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9C9AA4"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E70B7EF" w14:textId="77777777">
        <w:tc>
          <w:tcPr>
            <w:tcW w:w="10419" w:type="dxa"/>
            <w:shd w:val="clear" w:color="auto" w:fill="auto"/>
          </w:tcPr>
          <w:p w14:paraId="08E5845C" w14:textId="77777777" w:rsidR="007411D9" w:rsidRDefault="00BF52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0C0E9FCE" wp14:editId="28155709">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68137DC8" w14:textId="77777777" w:rsidR="007411D9" w:rsidRDefault="007411D9">
            <w:pPr>
              <w:pStyle w:val="Pieddepage"/>
              <w:tabs>
                <w:tab w:val="clear" w:pos="4536"/>
                <w:tab w:val="clear" w:pos="9072"/>
              </w:tabs>
              <w:jc w:val="center"/>
              <w:rPr>
                <w:rFonts w:ascii="Arial" w:hAnsi="Arial" w:cs="Arial"/>
              </w:rPr>
            </w:pPr>
          </w:p>
          <w:p w14:paraId="4ECD62FB"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85B24A8"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B9A02F8" w14:textId="77777777" w:rsidR="007411D9" w:rsidRDefault="007411D9">
            <w:pPr>
              <w:pStyle w:val="Pieddepage"/>
              <w:tabs>
                <w:tab w:val="clear" w:pos="4536"/>
                <w:tab w:val="clear" w:pos="9072"/>
              </w:tabs>
              <w:jc w:val="center"/>
            </w:pPr>
          </w:p>
        </w:tc>
      </w:tr>
    </w:tbl>
    <w:p w14:paraId="454D55D8"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71866F7" w14:textId="77777777">
        <w:tc>
          <w:tcPr>
            <w:tcW w:w="9285" w:type="dxa"/>
            <w:shd w:val="clear" w:color="auto" w:fill="66CCFF"/>
          </w:tcPr>
          <w:p w14:paraId="42E3096C"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1AED58CA" w14:textId="77777777" w:rsidR="007411D9" w:rsidRDefault="007411D9">
            <w:pPr>
              <w:pStyle w:val="Titre8"/>
              <w:tabs>
                <w:tab w:val="right" w:pos="9639"/>
              </w:tabs>
              <w:rPr>
                <w:caps/>
                <w:sz w:val="28"/>
                <w:szCs w:val="28"/>
              </w:rPr>
            </w:pPr>
            <w:r>
              <w:rPr>
                <w:caps/>
                <w:sz w:val="28"/>
                <w:szCs w:val="28"/>
              </w:rPr>
              <w:t>Lettre de candidature</w:t>
            </w:r>
          </w:p>
          <w:p w14:paraId="1E740E15"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54D0728" w14:textId="77777777" w:rsidR="007411D9" w:rsidRDefault="007411D9">
            <w:pPr>
              <w:pStyle w:val="Titre8"/>
              <w:tabs>
                <w:tab w:val="right" w:pos="9639"/>
              </w:tabs>
              <w:spacing w:before="120" w:after="120"/>
            </w:pPr>
            <w:r>
              <w:rPr>
                <w:caps/>
                <w:sz w:val="28"/>
                <w:szCs w:val="28"/>
              </w:rPr>
              <w:t>Dc1</w:t>
            </w:r>
          </w:p>
        </w:tc>
      </w:tr>
      <w:tr w:rsidR="007411D9" w14:paraId="66AB8177" w14:textId="77777777" w:rsidTr="00AE730C">
        <w:tc>
          <w:tcPr>
            <w:tcW w:w="10277" w:type="dxa"/>
            <w:gridSpan w:val="2"/>
            <w:shd w:val="clear" w:color="auto" w:fill="auto"/>
          </w:tcPr>
          <w:p w14:paraId="5E32FEF9"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56C9037"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0E56E31" w14:textId="77777777" w:rsidR="004D1DF9" w:rsidRPr="004D1DF9" w:rsidDel="000136B1" w:rsidRDefault="004D1DF9" w:rsidP="004D1DF9">
            <w:pPr>
              <w:rPr>
                <w:del w:id="7" w:author="LATOUILLE Marie-amélie" w:date="2025-06-18T12:28:00Z"/>
              </w:rPr>
            </w:pPr>
          </w:p>
          <w:p w14:paraId="4CC109F8" w14:textId="459CA916" w:rsidR="007411D9" w:rsidDel="000136B1" w:rsidRDefault="007411D9" w:rsidP="000136B1">
            <w:pPr>
              <w:pStyle w:val="Titre8"/>
              <w:numPr>
                <w:ilvl w:val="0"/>
                <w:numId w:val="0"/>
              </w:numPr>
              <w:tabs>
                <w:tab w:val="right" w:pos="9639"/>
              </w:tabs>
              <w:jc w:val="both"/>
              <w:rPr>
                <w:del w:id="8" w:author="LATOUILLE Marie-amélie" w:date="2025-06-18T12:28:00Z"/>
                <w:b w:val="0"/>
                <w:i/>
                <w:sz w:val="18"/>
                <w:szCs w:val="18"/>
              </w:rPr>
              <w:pPrChange w:id="9" w:author="LATOUILLE Marie-amélie" w:date="2025-06-18T12:28:00Z">
                <w:pPr>
                  <w:pStyle w:val="Titre8"/>
                  <w:tabs>
                    <w:tab w:val="right" w:pos="9639"/>
                  </w:tabs>
                  <w:ind w:left="0" w:firstLine="0"/>
                  <w:jc w:val="both"/>
                </w:pPr>
              </w:pPrChange>
            </w:pPr>
            <w:del w:id="10" w:author="LATOUILLE Marie-amélie" w:date="2025-06-18T12:28:00Z">
              <w:r w:rsidDel="000136B1">
                <w:rPr>
                  <w:b w:val="0"/>
                  <w:i/>
                  <w:sz w:val="18"/>
                  <w:szCs w:val="18"/>
                </w:rPr>
                <w:delText xml:space="preserve">En cas de candidature groupée, chaque membre du groupement renseigne le formulaire, et produit les renseignements ou documents demandés par </w:delText>
              </w:r>
              <w:r w:rsidR="003842BA" w:rsidDel="000136B1">
                <w:rPr>
                  <w:b w:val="0"/>
                  <w:i/>
                  <w:sz w:val="18"/>
                  <w:szCs w:val="18"/>
                </w:rPr>
                <w:delText>l’acheteur</w:delText>
              </w:r>
              <w:r w:rsidDel="000136B1">
                <w:rPr>
                  <w:b w:val="0"/>
                  <w:i/>
                  <w:sz w:val="18"/>
                  <w:szCs w:val="18"/>
                </w:rPr>
                <w:delText xml:space="preserve"> (formulaire DC2).</w:delText>
              </w:r>
            </w:del>
          </w:p>
          <w:p w14:paraId="24A84377" w14:textId="260F78C7" w:rsidR="004D1DF9" w:rsidRPr="004D1DF9" w:rsidDel="000136B1" w:rsidRDefault="004D1DF9" w:rsidP="000136B1">
            <w:pPr>
              <w:rPr>
                <w:del w:id="11" w:author="LATOUILLE Marie-amélie" w:date="2025-06-18T12:28:00Z"/>
              </w:rPr>
              <w:pPrChange w:id="12" w:author="LATOUILLE Marie-amélie" w:date="2025-06-18T12:28:00Z">
                <w:pPr/>
              </w:pPrChange>
            </w:pPr>
          </w:p>
          <w:p w14:paraId="6630F3EF" w14:textId="4880A2F1" w:rsidR="00456A7D" w:rsidRPr="009B14B4" w:rsidDel="000136B1" w:rsidRDefault="00775F55" w:rsidP="000136B1">
            <w:pPr>
              <w:pStyle w:val="Titre2"/>
              <w:numPr>
                <w:ilvl w:val="0"/>
                <w:numId w:val="0"/>
              </w:numPr>
              <w:jc w:val="both"/>
              <w:rPr>
                <w:del w:id="13" w:author="LATOUILLE Marie-amélie" w:date="2025-06-18T12:28:00Z"/>
                <w:rFonts w:ascii="Arial" w:hAnsi="Arial" w:cs="Arial"/>
                <w:b w:val="0"/>
                <w:bCs w:val="0"/>
                <w:i/>
                <w:iCs/>
                <w:sz w:val="18"/>
                <w:szCs w:val="18"/>
              </w:rPr>
              <w:pPrChange w:id="14" w:author="LATOUILLE Marie-amélie" w:date="2025-06-18T12:28:00Z">
                <w:pPr>
                  <w:pStyle w:val="Titre2"/>
                  <w:ind w:left="0" w:firstLine="0"/>
                  <w:jc w:val="both"/>
                </w:pPr>
              </w:pPrChange>
            </w:pPr>
            <w:del w:id="15" w:author="LATOUILLE Marie-amélie" w:date="2025-06-18T12:28:00Z">
              <w:r w:rsidRPr="003B4647" w:rsidDel="000136B1">
                <w:rPr>
                  <w:rFonts w:ascii="Arial" w:hAnsi="Arial" w:cs="Arial"/>
                  <w:b w:val="0"/>
                  <w:i/>
                  <w:sz w:val="18"/>
                  <w:szCs w:val="18"/>
                </w:rPr>
                <w:delText xml:space="preserve">Il est rappelé qu’en application du code de la commande publique, et notamment ses </w:delText>
              </w:r>
              <w:r w:rsidR="00102622" w:rsidDel="000136B1">
                <w:fldChar w:fldCharType="begin"/>
              </w:r>
              <w:r w:rsidR="00102622" w:rsidDel="000136B1">
                <w:delInstrText xml:space="preserve"> HYPERLINK "https://www.legifrance.gouv.fr/affichCode.do;jsessionid=D5F2C558D167BFA1A3D87F2A4EDA8784.tplgfr42s_2?idSectionTA=LEGISCTA000037703250&amp;cidTexte=LEGITEXT00003770</w:delInstrText>
              </w:r>
              <w:r w:rsidR="00102622" w:rsidDel="000136B1">
                <w:delInstrText xml:space="preserve">1019&amp;dateTexte=20190401" </w:delInstrText>
              </w:r>
              <w:r w:rsidR="00102622" w:rsidDel="000136B1">
                <w:fldChar w:fldCharType="separate"/>
              </w:r>
              <w:r w:rsidRPr="003B4647" w:rsidDel="000136B1">
                <w:rPr>
                  <w:rStyle w:val="Lienhypertexte"/>
                  <w:rFonts w:ascii="Arial" w:hAnsi="Arial" w:cs="Arial"/>
                  <w:b w:val="0"/>
                  <w:i/>
                  <w:sz w:val="18"/>
                  <w:szCs w:val="18"/>
                </w:rPr>
                <w:delText>articles L. 1110-1</w:delText>
              </w:r>
              <w:r w:rsidR="00102622" w:rsidDel="000136B1">
                <w:rPr>
                  <w:rStyle w:val="Lienhypertexte"/>
                  <w:rFonts w:ascii="Arial" w:hAnsi="Arial" w:cs="Arial"/>
                  <w:b w:val="0"/>
                  <w:i/>
                  <w:sz w:val="18"/>
                  <w:szCs w:val="18"/>
                </w:rPr>
                <w:fldChar w:fldCharType="end"/>
              </w:r>
              <w:r w:rsidRPr="003B4647" w:rsidDel="000136B1">
                <w:rPr>
                  <w:rFonts w:ascii="Arial" w:hAnsi="Arial" w:cs="Arial"/>
                  <w:b w:val="0"/>
                  <w:i/>
                  <w:sz w:val="18"/>
                  <w:szCs w:val="18"/>
                </w:rPr>
                <w:delText xml:space="preserve">, et </w:delText>
              </w:r>
              <w:r w:rsidR="00102622" w:rsidDel="000136B1">
                <w:fldChar w:fldCharType="begin"/>
              </w:r>
              <w:r w:rsidR="00102622" w:rsidDel="000136B1">
                <w:delInstrText xml:space="preserve"> HYPERLINK "https://www.legifrance.gouv.fr/affichCode.do;jsessionid=D5F2C558D167BFA1A3D87F2A4EDA8784.tplgfr42s_2?idSectionTA=LEGISCTA000037730365&amp;cidTexte=LEGITEXT000037701019&amp;dateTexte=20190401" </w:delInstrText>
              </w:r>
              <w:r w:rsidR="00102622" w:rsidDel="000136B1">
                <w:fldChar w:fldCharType="separate"/>
              </w:r>
              <w:r w:rsidRPr="003B4647" w:rsidDel="000136B1">
                <w:rPr>
                  <w:rStyle w:val="Lienhypertexte"/>
                  <w:rFonts w:ascii="Arial" w:hAnsi="Arial" w:cs="Arial"/>
                  <w:b w:val="0"/>
                  <w:i/>
                  <w:sz w:val="18"/>
                  <w:szCs w:val="18"/>
                </w:rPr>
                <w:delText>R. 2162-1 à R. 2162-6</w:delText>
              </w:r>
              <w:r w:rsidR="00102622" w:rsidDel="000136B1">
                <w:rPr>
                  <w:rStyle w:val="Lienhypertexte"/>
                  <w:rFonts w:ascii="Arial" w:hAnsi="Arial" w:cs="Arial"/>
                  <w:b w:val="0"/>
                  <w:i/>
                  <w:sz w:val="18"/>
                  <w:szCs w:val="18"/>
                </w:rPr>
                <w:fldChar w:fldCharType="end"/>
              </w:r>
              <w:r w:rsidRPr="003B4647" w:rsidDel="000136B1">
                <w:rPr>
                  <w:rFonts w:ascii="Arial" w:hAnsi="Arial" w:cs="Arial"/>
                  <w:b w:val="0"/>
                  <w:i/>
                  <w:sz w:val="18"/>
                  <w:szCs w:val="18"/>
                </w:rPr>
                <w:delText xml:space="preserve">, </w:delText>
              </w:r>
              <w:r w:rsidR="00102622" w:rsidDel="000136B1">
                <w:fldChar w:fldCharType="begin"/>
              </w:r>
              <w:r w:rsidR="00102622" w:rsidDel="000136B1">
                <w:delInstrText xml:space="preserve"> HYPERLINK "https://www.legifrance.gouv.fr/affichCode.do?idSectionTA=LEGISCTA000037730351&amp;cidTexte=LEGITEXT000037701019&amp;dateTexte=20190401" </w:delInstrText>
              </w:r>
              <w:r w:rsidR="00102622" w:rsidDel="000136B1">
                <w:fldChar w:fldCharType="separate"/>
              </w:r>
              <w:r w:rsidRPr="003B4647" w:rsidDel="000136B1">
                <w:rPr>
                  <w:rStyle w:val="Lienhypertexte"/>
                  <w:rFonts w:ascii="Arial" w:hAnsi="Arial" w:cs="Arial"/>
                  <w:b w:val="0"/>
                  <w:i/>
                  <w:sz w:val="18"/>
                  <w:szCs w:val="18"/>
                </w:rPr>
                <w:delText>R. 2162-7 à R. 2162-12</w:delText>
              </w:r>
              <w:r w:rsidR="00102622" w:rsidDel="000136B1">
                <w:rPr>
                  <w:rStyle w:val="Lienhypertexte"/>
                  <w:rFonts w:ascii="Arial" w:hAnsi="Arial" w:cs="Arial"/>
                  <w:b w:val="0"/>
                  <w:i/>
                  <w:sz w:val="18"/>
                  <w:szCs w:val="18"/>
                </w:rPr>
                <w:fldChar w:fldCharType="end"/>
              </w:r>
              <w:r w:rsidRPr="003B4647" w:rsidDel="000136B1">
                <w:rPr>
                  <w:rFonts w:ascii="Arial" w:hAnsi="Arial" w:cs="Arial"/>
                  <w:b w:val="0"/>
                  <w:i/>
                  <w:sz w:val="18"/>
                  <w:szCs w:val="18"/>
                </w:rPr>
                <w:delText xml:space="preserve">, </w:delText>
              </w:r>
              <w:r w:rsidR="00102622" w:rsidDel="000136B1">
                <w:fldChar w:fldCharType="begin"/>
              </w:r>
              <w:r w:rsidR="00102622" w:rsidDel="000136B1">
                <w:delInstrText xml:space="preserve"> HYPERLINK "https://www.legifrance.gouv.fr/affichCode.do?idSectionTA=LEGISCTA000037730337</w:delInstrText>
              </w:r>
              <w:r w:rsidR="00102622" w:rsidDel="000136B1">
                <w:delInstrText xml:space="preserve">&amp;cidTexte=LEGITEXT000037701019&amp;dateTexte=20190401" </w:delInstrText>
              </w:r>
              <w:r w:rsidR="00102622" w:rsidDel="000136B1">
                <w:fldChar w:fldCharType="separate"/>
              </w:r>
              <w:r w:rsidRPr="003B4647" w:rsidDel="000136B1">
                <w:rPr>
                  <w:rStyle w:val="Lienhypertexte"/>
                  <w:rFonts w:ascii="Arial" w:hAnsi="Arial" w:cs="Arial"/>
                  <w:b w:val="0"/>
                  <w:i/>
                  <w:sz w:val="18"/>
                  <w:szCs w:val="18"/>
                </w:rPr>
                <w:delText>R. 2162-13 à R. 2162-14</w:delText>
              </w:r>
              <w:r w:rsidR="00102622" w:rsidDel="000136B1">
                <w:rPr>
                  <w:rStyle w:val="Lienhypertexte"/>
                  <w:rFonts w:ascii="Arial" w:hAnsi="Arial" w:cs="Arial"/>
                  <w:b w:val="0"/>
                  <w:i/>
                  <w:sz w:val="18"/>
                  <w:szCs w:val="18"/>
                </w:rPr>
                <w:fldChar w:fldCharType="end"/>
              </w:r>
              <w:r w:rsidRPr="003B4647" w:rsidDel="000136B1">
                <w:rPr>
                  <w:rFonts w:ascii="Arial" w:hAnsi="Arial" w:cs="Arial"/>
                  <w:b w:val="0"/>
                  <w:i/>
                  <w:sz w:val="18"/>
                  <w:szCs w:val="18"/>
                </w:rPr>
                <w:delText xml:space="preserve"> et </w:delText>
              </w:r>
              <w:r w:rsidR="00102622" w:rsidDel="000136B1">
                <w:fldChar w:fldCharType="begin"/>
              </w:r>
              <w:r w:rsidR="00102622" w:rsidDel="000136B1">
                <w:delInstrText xml:space="preserve"> HYPERLINK "https://www.legifrance.gouv.fr/affichCode.do?idSectionTA=LEGISCTA000037730329&amp;cidTexte=LEGITEXT000037701019&amp;dateTexte=20190401" </w:delInstrText>
              </w:r>
              <w:r w:rsidR="00102622" w:rsidDel="000136B1">
                <w:fldChar w:fldCharType="separate"/>
              </w:r>
              <w:r w:rsidRPr="003B4647" w:rsidDel="000136B1">
                <w:rPr>
                  <w:rStyle w:val="Lienhypertexte"/>
                  <w:rFonts w:ascii="Arial" w:hAnsi="Arial" w:cs="Arial"/>
                  <w:b w:val="0"/>
                  <w:i/>
                  <w:sz w:val="18"/>
                  <w:szCs w:val="18"/>
                </w:rPr>
                <w:delText>R. 2162-15 à R. 2162-21</w:delText>
              </w:r>
              <w:r w:rsidR="00102622" w:rsidDel="000136B1">
                <w:rPr>
                  <w:rStyle w:val="Lienhypertexte"/>
                  <w:rFonts w:ascii="Arial" w:hAnsi="Arial" w:cs="Arial"/>
                  <w:b w:val="0"/>
                  <w:i/>
                  <w:sz w:val="18"/>
                  <w:szCs w:val="18"/>
                </w:rPr>
                <w:fldChar w:fldCharType="end"/>
              </w:r>
              <w:r w:rsidRPr="003B4647" w:rsidDel="000136B1">
                <w:rPr>
                  <w:rFonts w:ascii="Arial" w:hAnsi="Arial" w:cs="Arial"/>
                  <w:b w:val="0"/>
                  <w:i/>
                  <w:sz w:val="18"/>
                  <w:szCs w:val="18"/>
                </w:rPr>
                <w:delText xml:space="preserve"> (marchés publics autres que de défense ou de sécurité), ainsi que </w:delText>
              </w:r>
              <w:r w:rsidR="00102622" w:rsidDel="000136B1">
                <w:fldChar w:fldCharType="begin"/>
              </w:r>
              <w:r w:rsidR="00102622" w:rsidDel="000136B1">
                <w:delInstrText xml:space="preserve"> HYPERLINK "https://www.legifrance.gouv.fr/affichCode.do;jsessionid=D5F2C558D167BFA1A3D87F2A4EDA8784.tplgfr42s_2?idSectionTA=LEGISCTA000037728715&amp;cidTexte=LEGITEXT000037701019&amp;dateTexte=20190401" </w:delInstrText>
              </w:r>
              <w:r w:rsidR="00102622" w:rsidDel="000136B1">
                <w:fldChar w:fldCharType="separate"/>
              </w:r>
              <w:r w:rsidRPr="003B4647" w:rsidDel="000136B1">
                <w:rPr>
                  <w:rStyle w:val="Lienhypertexte"/>
                  <w:rFonts w:ascii="Arial" w:hAnsi="Arial" w:cs="Arial"/>
                  <w:b w:val="0"/>
                  <w:i/>
                  <w:sz w:val="18"/>
                  <w:szCs w:val="18"/>
                </w:rPr>
                <w:delText>R. 23612-1 à R. 2362-6</w:delText>
              </w:r>
              <w:r w:rsidR="00102622" w:rsidDel="000136B1">
                <w:rPr>
                  <w:rStyle w:val="Lienhypertexte"/>
                  <w:rFonts w:ascii="Arial" w:hAnsi="Arial" w:cs="Arial"/>
                  <w:b w:val="0"/>
                  <w:i/>
                  <w:sz w:val="18"/>
                  <w:szCs w:val="18"/>
                </w:rPr>
                <w:fldChar w:fldCharType="end"/>
              </w:r>
              <w:r w:rsidRPr="003B4647" w:rsidDel="000136B1">
                <w:rPr>
                  <w:rFonts w:ascii="Arial" w:hAnsi="Arial" w:cs="Arial"/>
                  <w:b w:val="0"/>
                  <w:i/>
                  <w:sz w:val="18"/>
                  <w:szCs w:val="18"/>
                </w:rPr>
                <w:delText xml:space="preserve">, </w:delText>
              </w:r>
              <w:r w:rsidR="00102622" w:rsidDel="000136B1">
                <w:fldChar w:fldCharType="begin"/>
              </w:r>
              <w:r w:rsidR="00102622" w:rsidDel="000136B1">
                <w:delInstrText xml:space="preserve"> HYPERLINK "https://www.legifrance.gouv.fr/affichCode.do?idSectionTA=LEGISCTA000037728701&amp;cidTexte=LEGITEXT000037701019&amp;dateTexte=20190401" </w:delInstrText>
              </w:r>
              <w:r w:rsidR="00102622" w:rsidDel="000136B1">
                <w:fldChar w:fldCharType="separate"/>
              </w:r>
              <w:r w:rsidRPr="003B4647" w:rsidDel="000136B1">
                <w:rPr>
                  <w:rStyle w:val="Lienhypertexte"/>
                  <w:rFonts w:ascii="Arial" w:hAnsi="Arial" w:cs="Arial"/>
                  <w:b w:val="0"/>
                  <w:i/>
                  <w:sz w:val="18"/>
                  <w:szCs w:val="18"/>
                </w:rPr>
                <w:delText>R. 2362-7</w:delText>
              </w:r>
              <w:r w:rsidR="00102622" w:rsidDel="000136B1">
                <w:rPr>
                  <w:rStyle w:val="Lienhypertexte"/>
                  <w:rFonts w:ascii="Arial" w:hAnsi="Arial" w:cs="Arial"/>
                  <w:b w:val="0"/>
                  <w:i/>
                  <w:sz w:val="18"/>
                  <w:szCs w:val="18"/>
                </w:rPr>
                <w:fldChar w:fldCharType="end"/>
              </w:r>
              <w:r w:rsidRPr="003B4647" w:rsidDel="000136B1">
                <w:rPr>
                  <w:rFonts w:ascii="Arial" w:hAnsi="Arial" w:cs="Arial"/>
                  <w:b w:val="0"/>
                  <w:i/>
                  <w:sz w:val="18"/>
                  <w:szCs w:val="18"/>
                </w:rPr>
                <w:delText xml:space="preserve">, </w:delText>
              </w:r>
              <w:r w:rsidR="00102622" w:rsidDel="000136B1">
                <w:fldChar w:fldCharType="begin"/>
              </w:r>
              <w:r w:rsidR="00102622" w:rsidDel="000136B1">
                <w:delInstrText xml:space="preserve"> HYPERLINK "https://www.legifrance.gouv.fr/affichCode.do?idSectionTA=LEGISCTA</w:delInstrText>
              </w:r>
              <w:r w:rsidR="00102622" w:rsidDel="000136B1">
                <w:delInstrText xml:space="preserve">000037728697&amp;cidTexte=LEGITEXT000037701019&amp;dateTexte=20190401" </w:delInstrText>
              </w:r>
              <w:r w:rsidR="00102622" w:rsidDel="000136B1">
                <w:fldChar w:fldCharType="separate"/>
              </w:r>
              <w:r w:rsidRPr="003B4647" w:rsidDel="000136B1">
                <w:rPr>
                  <w:rStyle w:val="Lienhypertexte"/>
                  <w:rFonts w:ascii="Arial" w:hAnsi="Arial" w:cs="Arial"/>
                  <w:b w:val="0"/>
                  <w:i/>
                  <w:sz w:val="18"/>
                  <w:szCs w:val="18"/>
                </w:rPr>
                <w:delText>R. 2362-8</w:delText>
              </w:r>
              <w:r w:rsidR="00102622" w:rsidDel="000136B1">
                <w:rPr>
                  <w:rStyle w:val="Lienhypertexte"/>
                  <w:rFonts w:ascii="Arial" w:hAnsi="Arial" w:cs="Arial"/>
                  <w:b w:val="0"/>
                  <w:i/>
                  <w:sz w:val="18"/>
                  <w:szCs w:val="18"/>
                </w:rPr>
                <w:fldChar w:fldCharType="end"/>
              </w:r>
              <w:r w:rsidRPr="003B4647" w:rsidDel="000136B1">
                <w:rPr>
                  <w:rFonts w:ascii="Arial" w:hAnsi="Arial" w:cs="Arial"/>
                  <w:b w:val="0"/>
                  <w:i/>
                  <w:sz w:val="18"/>
                  <w:szCs w:val="18"/>
                </w:rPr>
                <w:delText xml:space="preserve">, </w:delText>
              </w:r>
              <w:r w:rsidR="00102622" w:rsidDel="000136B1">
                <w:fldChar w:fldCharType="begin"/>
              </w:r>
              <w:r w:rsidR="00102622" w:rsidDel="000136B1">
                <w:delInstrText xml:space="preserve"> HYPERLINK "https://www.legifrance.gouv.fr/affichCode.do?idSectionTA=LEGISCTA000037728693&amp;cidTexte=LEGITEXT000037701019&amp;dateTexte=20190401" </w:delInstrText>
              </w:r>
              <w:r w:rsidR="00102622" w:rsidDel="000136B1">
                <w:fldChar w:fldCharType="separate"/>
              </w:r>
              <w:r w:rsidRPr="003B4647" w:rsidDel="000136B1">
                <w:rPr>
                  <w:rStyle w:val="Lienhypertexte"/>
                  <w:rFonts w:ascii="Arial" w:hAnsi="Arial" w:cs="Arial"/>
                  <w:b w:val="0"/>
                  <w:i/>
                  <w:sz w:val="18"/>
                  <w:szCs w:val="18"/>
                </w:rPr>
                <w:delText>R. 2362-9 à R. 2362-12</w:delText>
              </w:r>
              <w:r w:rsidR="00102622" w:rsidDel="000136B1">
                <w:rPr>
                  <w:rStyle w:val="Lienhypertexte"/>
                  <w:rFonts w:ascii="Arial" w:hAnsi="Arial" w:cs="Arial"/>
                  <w:b w:val="0"/>
                  <w:i/>
                  <w:sz w:val="18"/>
                  <w:szCs w:val="18"/>
                </w:rPr>
                <w:fldChar w:fldCharType="end"/>
              </w:r>
              <w:r w:rsidRPr="003B4647" w:rsidDel="000136B1">
                <w:rPr>
                  <w:rFonts w:ascii="Arial" w:hAnsi="Arial" w:cs="Arial"/>
                  <w:b w:val="0"/>
                  <w:i/>
                  <w:sz w:val="18"/>
                  <w:szCs w:val="18"/>
                </w:rPr>
                <w:delText>, et </w:delText>
              </w:r>
              <w:r w:rsidR="00102622" w:rsidDel="000136B1">
                <w:fldChar w:fldCharType="begin"/>
              </w:r>
              <w:r w:rsidR="00102622" w:rsidDel="000136B1">
                <w:delInstrText xml:space="preserve"> HYPERLIN</w:delInstrText>
              </w:r>
              <w:r w:rsidR="00102622" w:rsidDel="000136B1">
                <w:delInstrText xml:space="preserve">K "https://www.legifrance.gouv.fr/affichCode.do?idSectionTA=LEGISCTA000037728683&amp;cidTexte=LEGITEXT000037701019&amp;dateTexte=20190401" </w:delInstrText>
              </w:r>
              <w:r w:rsidR="00102622" w:rsidDel="000136B1">
                <w:fldChar w:fldCharType="separate"/>
              </w:r>
              <w:r w:rsidRPr="003B4647" w:rsidDel="000136B1">
                <w:rPr>
                  <w:rStyle w:val="Lienhypertexte"/>
                  <w:rFonts w:ascii="Arial" w:hAnsi="Arial" w:cs="Arial"/>
                  <w:b w:val="0"/>
                  <w:i/>
                  <w:sz w:val="18"/>
                  <w:szCs w:val="18"/>
                </w:rPr>
                <w:delText>R. 2362-13 à R. 2362-18</w:delText>
              </w:r>
              <w:r w:rsidR="00102622" w:rsidDel="000136B1">
                <w:rPr>
                  <w:rStyle w:val="Lienhypertexte"/>
                  <w:rFonts w:ascii="Arial" w:hAnsi="Arial" w:cs="Arial"/>
                  <w:b w:val="0"/>
                  <w:i/>
                  <w:sz w:val="18"/>
                  <w:szCs w:val="18"/>
                </w:rPr>
                <w:fldChar w:fldCharType="end"/>
              </w:r>
              <w:r w:rsidRPr="003B4647" w:rsidDel="000136B1">
                <w:rPr>
                  <w:rFonts w:ascii="Arial" w:hAnsi="Arial" w:cs="Arial"/>
                  <w:b w:val="0"/>
                  <w:i/>
                  <w:sz w:val="18"/>
                  <w:szCs w:val="18"/>
                </w:rPr>
                <w:delTex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delText>
              </w:r>
            </w:del>
          </w:p>
          <w:p w14:paraId="7F0B1181" w14:textId="77777777" w:rsidR="00EB4DEA" w:rsidRPr="00EB4DEA" w:rsidRDefault="00EB4DEA" w:rsidP="000136B1">
            <w:pPr>
              <w:pStyle w:val="Titre2"/>
              <w:numPr>
                <w:ilvl w:val="0"/>
                <w:numId w:val="0"/>
              </w:numPr>
              <w:jc w:val="both"/>
              <w:pPrChange w:id="16" w:author="LATOUILLE Marie-amélie" w:date="2025-06-18T12:28:00Z">
                <w:pPr/>
              </w:pPrChange>
            </w:pPr>
          </w:p>
        </w:tc>
      </w:tr>
      <w:tr w:rsidR="007411D9" w14:paraId="7F02C9F7" w14:textId="77777777">
        <w:tc>
          <w:tcPr>
            <w:tcW w:w="10277" w:type="dxa"/>
            <w:gridSpan w:val="2"/>
            <w:shd w:val="clear" w:color="auto" w:fill="auto"/>
          </w:tcPr>
          <w:p w14:paraId="5C9298F5" w14:textId="77777777" w:rsidR="007411D9" w:rsidRDefault="007411D9">
            <w:pPr>
              <w:tabs>
                <w:tab w:val="left" w:pos="-142"/>
                <w:tab w:val="left" w:pos="4111"/>
              </w:tabs>
              <w:snapToGrid w:val="0"/>
              <w:jc w:val="both"/>
              <w:rPr>
                <w:rFonts w:ascii="Arial" w:hAnsi="Arial" w:cs="Arial"/>
                <w:b/>
                <w:bCs/>
              </w:rPr>
            </w:pPr>
          </w:p>
        </w:tc>
      </w:tr>
      <w:tr w:rsidR="007411D9" w14:paraId="2493EAE8" w14:textId="77777777">
        <w:tc>
          <w:tcPr>
            <w:tcW w:w="10277" w:type="dxa"/>
            <w:gridSpan w:val="2"/>
            <w:shd w:val="clear" w:color="auto" w:fill="66CCFF"/>
          </w:tcPr>
          <w:p w14:paraId="290AF634"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9A77ABB" w14:textId="768D1282" w:rsidR="007411D9" w:rsidDel="000136B1" w:rsidRDefault="007411D9">
      <w:pPr>
        <w:pStyle w:val="Titre1"/>
        <w:spacing w:before="120"/>
        <w:ind w:left="0"/>
        <w:jc w:val="both"/>
        <w:rPr>
          <w:del w:id="17" w:author="LATOUILLE Marie-amélie" w:date="2025-06-18T12:28:00Z"/>
          <w:rFonts w:ascii="Arial" w:hAnsi="Arial" w:cs="Arial"/>
        </w:rPr>
      </w:pPr>
      <w:del w:id="18" w:author="LATOUILLE Marie-amélie" w:date="2025-06-18T12:28:00Z">
        <w:r w:rsidDel="000136B1">
          <w:rPr>
            <w:rFonts w:ascii="Arial" w:hAnsi="Arial" w:cs="Arial"/>
            <w:b w:val="0"/>
            <w:bCs w:val="0"/>
            <w:i/>
            <w:iCs/>
            <w:sz w:val="18"/>
            <w:szCs w:val="18"/>
          </w:rPr>
          <w:delText xml:space="preserve">(Reprendre le contenu de la mention figurant dans l’avis d’appel à la concurrence ou </w:delText>
        </w:r>
        <w:r w:rsidR="005613A6" w:rsidDel="000136B1">
          <w:rPr>
            <w:rFonts w:ascii="Arial" w:hAnsi="Arial" w:cs="Arial"/>
            <w:b w:val="0"/>
            <w:bCs w:val="0"/>
            <w:i/>
            <w:iCs/>
            <w:sz w:val="18"/>
            <w:szCs w:val="18"/>
          </w:rPr>
          <w:delText>l’invitation à confirmer l’intérêt</w:delText>
        </w:r>
        <w:r w:rsidR="002440D7" w:rsidDel="000136B1">
          <w:rPr>
            <w:rFonts w:ascii="Arial" w:hAnsi="Arial" w:cs="Arial"/>
            <w:b w:val="0"/>
            <w:bCs w:val="0"/>
            <w:i/>
            <w:iCs/>
            <w:sz w:val="18"/>
            <w:szCs w:val="18"/>
          </w:rPr>
          <w:delText> ; en cas de publication d’une annonce au Journal officiel de l’Union européenne ou au Bulletin officiel des annonces de marchés publics, la simple indication de la référence à cet avis est suffisante</w:delText>
        </w:r>
        <w:r w:rsidR="00080D2A" w:rsidDel="000136B1">
          <w:rPr>
            <w:rFonts w:ascii="Arial" w:hAnsi="Arial" w:cs="Arial"/>
            <w:b w:val="0"/>
            <w:bCs w:val="0"/>
            <w:i/>
            <w:iCs/>
            <w:sz w:val="18"/>
            <w:szCs w:val="18"/>
          </w:rPr>
          <w:delText> ; dans tous les cas, l’indication du numéro de référence attribué au dossier par l’acheteur est également une information suffisante</w:delText>
        </w:r>
        <w:r w:rsidDel="000136B1">
          <w:rPr>
            <w:rFonts w:ascii="Arial" w:hAnsi="Arial" w:cs="Arial"/>
            <w:b w:val="0"/>
            <w:bCs w:val="0"/>
            <w:i/>
            <w:iCs/>
            <w:sz w:val="18"/>
            <w:szCs w:val="18"/>
          </w:rPr>
          <w:delText>.)</w:delText>
        </w:r>
      </w:del>
    </w:p>
    <w:p w14:paraId="091C3779" w14:textId="1D0BFAF1" w:rsidR="007411D9" w:rsidDel="000136B1" w:rsidRDefault="007411D9">
      <w:pPr>
        <w:pStyle w:val="En-tte"/>
        <w:tabs>
          <w:tab w:val="clear" w:pos="4536"/>
          <w:tab w:val="clear" w:pos="9072"/>
        </w:tabs>
        <w:rPr>
          <w:del w:id="19" w:author="LATOUILLE Marie-amélie" w:date="2025-06-18T12:28:00Z"/>
          <w:rFonts w:ascii="Arial" w:hAnsi="Arial" w:cs="Arial"/>
        </w:rPr>
      </w:pPr>
    </w:p>
    <w:p w14:paraId="1A88C0C6" w14:textId="6FA6B0D0" w:rsidR="007411D9" w:rsidDel="000136B1" w:rsidRDefault="007411D9">
      <w:pPr>
        <w:pStyle w:val="En-tte"/>
        <w:tabs>
          <w:tab w:val="clear" w:pos="4536"/>
          <w:tab w:val="clear" w:pos="9072"/>
        </w:tabs>
        <w:rPr>
          <w:del w:id="20" w:author="LATOUILLE Marie-amélie" w:date="2025-06-18T12:28:00Z"/>
          <w:rFonts w:ascii="Arial" w:hAnsi="Arial" w:cs="Arial"/>
        </w:rPr>
      </w:pPr>
    </w:p>
    <w:p w14:paraId="0B583F07" w14:textId="77777777" w:rsidR="007411D9" w:rsidRDefault="007411D9" w:rsidP="00F74667">
      <w:pPr>
        <w:pStyle w:val="En-tte"/>
        <w:tabs>
          <w:tab w:val="clear" w:pos="4536"/>
          <w:tab w:val="clear" w:pos="9072"/>
        </w:tabs>
        <w:jc w:val="center"/>
        <w:rPr>
          <w:rFonts w:ascii="Arial" w:hAnsi="Arial" w:cs="Arial"/>
        </w:rPr>
      </w:pPr>
    </w:p>
    <w:p w14:paraId="5376B3E0"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CENTRE HOSPITALIER UNIVERSITAIRE DE BORDEAUX</w:t>
      </w:r>
    </w:p>
    <w:p w14:paraId="0BDF8B65" w14:textId="77777777" w:rsidR="00C41D42" w:rsidRDefault="00C41D42" w:rsidP="002B0EAB">
      <w:pPr>
        <w:pStyle w:val="En-tte"/>
        <w:tabs>
          <w:tab w:val="clear" w:pos="4536"/>
          <w:tab w:val="clear" w:pos="9072"/>
        </w:tabs>
        <w:jc w:val="center"/>
        <w:rPr>
          <w:rFonts w:ascii="Arial" w:hAnsi="Arial" w:cs="Arial"/>
          <w:b/>
          <w:bCs/>
        </w:rPr>
      </w:pPr>
      <w:r w:rsidRPr="00C41D42">
        <w:rPr>
          <w:rFonts w:ascii="Arial" w:hAnsi="Arial" w:cs="Arial"/>
          <w:b/>
          <w:bCs/>
        </w:rPr>
        <w:t xml:space="preserve">Direction de la Politique d’Achats, de la Logistique et de la Stratégie Patrimoniale </w:t>
      </w:r>
    </w:p>
    <w:p w14:paraId="19F34E34"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12 rue Dubernat</w:t>
      </w:r>
      <w:r>
        <w:rPr>
          <w:rFonts w:ascii="Arial" w:hAnsi="Arial" w:cs="Arial"/>
          <w:b/>
          <w:bCs/>
        </w:rPr>
        <w:t xml:space="preserve"> - </w:t>
      </w:r>
      <w:r w:rsidRPr="00BF3639">
        <w:rPr>
          <w:rFonts w:ascii="Arial" w:hAnsi="Arial" w:cs="Arial"/>
          <w:b/>
          <w:bCs/>
        </w:rPr>
        <w:t>33404 TALENCE Cedex</w:t>
      </w:r>
    </w:p>
    <w:p w14:paraId="260BD052" w14:textId="77777777" w:rsidR="002B0EAB" w:rsidRDefault="002B0EAB" w:rsidP="002B0EAB">
      <w:pPr>
        <w:jc w:val="center"/>
        <w:rPr>
          <w:rFonts w:ascii="Arial" w:hAnsi="Arial" w:cs="Arial"/>
          <w:b/>
          <w:bCs/>
        </w:rPr>
      </w:pPr>
      <w:r w:rsidRPr="00BF3639">
        <w:rPr>
          <w:rFonts w:ascii="Arial" w:hAnsi="Arial" w:cs="Arial"/>
          <w:b/>
          <w:bCs/>
        </w:rPr>
        <w:sym w:font="Wingdings" w:char="F028"/>
      </w:r>
      <w:r w:rsidRPr="00BF3639">
        <w:rPr>
          <w:rFonts w:ascii="Arial" w:hAnsi="Arial" w:cs="Arial"/>
          <w:b/>
          <w:bCs/>
        </w:rPr>
        <w:t xml:space="preserve"> 05-56-79-</w:t>
      </w:r>
      <w:r>
        <w:rPr>
          <w:rFonts w:ascii="Arial" w:hAnsi="Arial" w:cs="Arial"/>
          <w:b/>
          <w:bCs/>
        </w:rPr>
        <w:t>48-00</w:t>
      </w:r>
    </w:p>
    <w:p w14:paraId="2E43B2CE" w14:textId="77777777" w:rsidR="007411D9" w:rsidDel="00102622" w:rsidRDefault="007411D9">
      <w:pPr>
        <w:pStyle w:val="En-tte"/>
        <w:tabs>
          <w:tab w:val="clear" w:pos="4536"/>
          <w:tab w:val="clear" w:pos="9072"/>
        </w:tabs>
        <w:rPr>
          <w:del w:id="21" w:author="LATOUILLE Marie-amélie" w:date="2025-06-18T12:29:00Z"/>
          <w:rFonts w:ascii="Arial" w:hAnsi="Arial" w:cs="Arial"/>
        </w:rPr>
      </w:pPr>
    </w:p>
    <w:p w14:paraId="762F5A94" w14:textId="77777777" w:rsidR="007411D9" w:rsidDel="00102622" w:rsidRDefault="007411D9">
      <w:pPr>
        <w:pStyle w:val="En-tte"/>
        <w:tabs>
          <w:tab w:val="clear" w:pos="4536"/>
          <w:tab w:val="clear" w:pos="9072"/>
        </w:tabs>
        <w:rPr>
          <w:del w:id="22" w:author="LATOUILLE Marie-amélie" w:date="2025-06-18T12:29:00Z"/>
          <w:rFonts w:ascii="Arial" w:hAnsi="Arial" w:cs="Arial"/>
        </w:rPr>
      </w:pPr>
    </w:p>
    <w:p w14:paraId="11B2E67D" w14:textId="77777777" w:rsidR="007411D9" w:rsidRDefault="007411D9">
      <w:pPr>
        <w:pStyle w:val="En-tte"/>
        <w:tabs>
          <w:tab w:val="clear" w:pos="4536"/>
          <w:tab w:val="clear" w:pos="9072"/>
        </w:tabs>
        <w:rPr>
          <w:rFonts w:ascii="Arial" w:hAnsi="Arial" w:cs="Arial"/>
        </w:rPr>
      </w:pPr>
    </w:p>
    <w:p w14:paraId="174113A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28970DE" w14:textId="77777777">
        <w:trPr>
          <w:trHeight w:val="160"/>
        </w:trPr>
        <w:tc>
          <w:tcPr>
            <w:tcW w:w="10277" w:type="dxa"/>
            <w:shd w:val="clear" w:color="auto" w:fill="66CCFF"/>
          </w:tcPr>
          <w:p w14:paraId="369C3AD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DBBC1AE" w14:textId="7F85926E" w:rsidR="007411D9" w:rsidRPr="002440D7" w:rsidDel="000136B1" w:rsidRDefault="007411D9">
      <w:pPr>
        <w:pStyle w:val="fcase1ertab"/>
        <w:tabs>
          <w:tab w:val="clear" w:pos="426"/>
          <w:tab w:val="left" w:pos="0"/>
        </w:tabs>
        <w:spacing w:before="120"/>
        <w:ind w:left="0" w:firstLine="0"/>
        <w:rPr>
          <w:del w:id="23" w:author="LATOUILLE Marie-amélie" w:date="2025-06-18T12:28:00Z"/>
          <w:rFonts w:ascii="Arial" w:hAnsi="Arial" w:cs="Arial"/>
          <w:bCs/>
        </w:rPr>
      </w:pPr>
      <w:del w:id="24" w:author="LATOUILLE Marie-amélie" w:date="2025-06-18T12:28:00Z">
        <w:r w:rsidDel="000136B1">
          <w:rPr>
            <w:rFonts w:ascii="Arial" w:hAnsi="Arial" w:cs="Arial"/>
            <w:i/>
            <w:sz w:val="18"/>
            <w:szCs w:val="18"/>
          </w:rPr>
          <w:delText>(</w:delText>
        </w:r>
        <w:r w:rsidDel="000136B1">
          <w:rPr>
            <w:rFonts w:ascii="Arial" w:hAnsi="Arial" w:cs="Arial"/>
            <w:bCs/>
            <w:i/>
            <w:iCs/>
            <w:sz w:val="18"/>
            <w:szCs w:val="18"/>
          </w:rPr>
          <w:delText xml:space="preserve">Reprendre le contenu de la mention figurant dans l’avis d’appel à la concurrence ou </w:delText>
        </w:r>
        <w:r w:rsidR="005613A6" w:rsidDel="000136B1">
          <w:rPr>
            <w:rFonts w:ascii="Arial" w:hAnsi="Arial" w:cs="Arial"/>
            <w:bCs/>
            <w:i/>
            <w:iCs/>
            <w:sz w:val="18"/>
            <w:szCs w:val="18"/>
          </w:rPr>
          <w:delText>l’invitation à confirmer l’intérêt</w:delText>
        </w:r>
        <w:r w:rsidR="002440D7" w:rsidDel="000136B1">
          <w:rPr>
            <w:rFonts w:ascii="Arial" w:hAnsi="Arial" w:cs="Arial"/>
            <w:b/>
            <w:bCs/>
            <w:i/>
            <w:iCs/>
            <w:sz w:val="18"/>
            <w:szCs w:val="18"/>
          </w:rPr>
          <w:delText> </w:delText>
        </w:r>
        <w:r w:rsidR="002440D7" w:rsidRPr="002440D7" w:rsidDel="000136B1">
          <w:rPr>
            <w:rFonts w:ascii="Arial" w:hAnsi="Arial" w:cs="Arial"/>
            <w:bCs/>
            <w:i/>
            <w:iCs/>
            <w:sz w:val="18"/>
            <w:szCs w:val="18"/>
          </w:rPr>
          <w:delText xml:space="preserve">; en cas de publication d’une annonce au Journal officiel de l’Union européenne ou au Bulletin officiel des annonces de marchés publics, la simple indication de la référence à cet avis est </w:delText>
        </w:r>
        <w:r w:rsidR="00080D2A" w:rsidRPr="00080D2A" w:rsidDel="000136B1">
          <w:rPr>
            <w:rFonts w:ascii="Arial" w:hAnsi="Arial" w:cs="Arial"/>
            <w:bCs/>
            <w:i/>
            <w:iCs/>
            <w:sz w:val="18"/>
            <w:szCs w:val="18"/>
          </w:rPr>
          <w:delText>suffisante ; dans tous les cas, l’indication du numéro de référence attribué au dossier par l’acheteur est également une information suffisante</w:delText>
        </w:r>
        <w:r w:rsidRPr="00080D2A" w:rsidDel="000136B1">
          <w:rPr>
            <w:rFonts w:ascii="Arial" w:hAnsi="Arial" w:cs="Arial"/>
            <w:bCs/>
            <w:i/>
            <w:iCs/>
            <w:sz w:val="18"/>
            <w:szCs w:val="18"/>
          </w:rPr>
          <w:delText>.</w:delText>
        </w:r>
        <w:r w:rsidRPr="00080D2A" w:rsidDel="000136B1">
          <w:rPr>
            <w:rFonts w:ascii="Arial" w:hAnsi="Arial" w:cs="Arial"/>
            <w:i/>
            <w:sz w:val="18"/>
            <w:szCs w:val="18"/>
          </w:rPr>
          <w:delText>)</w:delText>
        </w:r>
      </w:del>
    </w:p>
    <w:p w14:paraId="7701D932" w14:textId="424F83B1" w:rsidR="007411D9" w:rsidDel="000136B1" w:rsidRDefault="007411D9">
      <w:pPr>
        <w:rPr>
          <w:del w:id="25" w:author="LATOUILLE Marie-amélie" w:date="2025-06-18T12:28:00Z"/>
          <w:rFonts w:ascii="Arial" w:hAnsi="Arial" w:cs="Arial"/>
          <w:b/>
          <w:bCs/>
        </w:rPr>
      </w:pPr>
    </w:p>
    <w:p w14:paraId="1CF63AB8" w14:textId="77777777" w:rsidR="007411D9" w:rsidRDefault="007411D9">
      <w:pPr>
        <w:rPr>
          <w:rFonts w:ascii="Arial" w:hAnsi="Arial" w:cs="Arial"/>
          <w:b/>
          <w:bCs/>
        </w:rPr>
      </w:pPr>
    </w:p>
    <w:p w14:paraId="2D375985" w14:textId="7C4BD13C" w:rsidR="007411D9" w:rsidDel="000136B1" w:rsidRDefault="000136B1" w:rsidP="000136B1">
      <w:pPr>
        <w:jc w:val="center"/>
        <w:rPr>
          <w:del w:id="26" w:author="LATOUILLE Marie-amélie" w:date="2025-06-18T12:26:00Z"/>
          <w:rFonts w:ascii="Arial" w:hAnsi="Arial" w:cs="Arial"/>
          <w:b/>
          <w:bCs/>
        </w:rPr>
        <w:pPrChange w:id="27" w:author="LATOUILLE Marie-amélie" w:date="2025-06-18T12:26:00Z">
          <w:pPr/>
        </w:pPrChange>
      </w:pPr>
      <w:ins w:id="28" w:author="LATOUILLE Marie-amélie" w:date="2025-06-18T12:26:00Z">
        <w:r w:rsidRPr="000136B1">
          <w:rPr>
            <w:rFonts w:ascii="Arial" w:hAnsi="Arial" w:cs="Arial"/>
            <w:b/>
            <w:bCs/>
          </w:rPr>
          <w:t>Maintenance préventive, corrective et fourniture des pièces détachées, et consommables (appelés ingrédients) des équipements de reprographie au profit du CHU de Bordeaux</w:t>
        </w:r>
      </w:ins>
    </w:p>
    <w:p w14:paraId="3F721164" w14:textId="7F7BEF58" w:rsidR="002B0EAB" w:rsidRDefault="003B1C2E" w:rsidP="000136B1">
      <w:pPr>
        <w:suppressAutoHyphens w:val="0"/>
        <w:jc w:val="center"/>
        <w:rPr>
          <w:rFonts w:ascii="Arial" w:hAnsi="Arial" w:cs="Arial"/>
          <w:b/>
          <w:bCs/>
        </w:rPr>
        <w:pPrChange w:id="29" w:author="LATOUILLE Marie-amélie" w:date="2025-06-18T12:26:00Z">
          <w:pPr>
            <w:suppressAutoHyphens w:val="0"/>
          </w:pPr>
        </w:pPrChange>
      </w:pPr>
      <w:del w:id="30" w:author="LATOUILLE Marie-amélie" w:date="2025-06-18T12:26:00Z">
        <w:r w:rsidDel="000136B1">
          <w:rPr>
            <w:rFonts w:ascii="Trebuchet MS" w:hAnsi="Trebuchet MS"/>
            <w:b/>
            <w:bCs/>
            <w:color w:val="000000"/>
            <w:sz w:val="21"/>
            <w:szCs w:val="21"/>
          </w:rPr>
          <w:delText xml:space="preserve">INTITULE CONSULTATION </w:delText>
        </w:r>
      </w:del>
      <w:del w:id="31" w:author="LATOUILLE Marie-amélie" w:date="2025-06-18T12:28:00Z">
        <w:r w:rsidR="002B0EAB" w:rsidDel="000136B1">
          <w:rPr>
            <w:rFonts w:ascii="Arial" w:hAnsi="Arial" w:cs="Arial"/>
            <w:b/>
            <w:bCs/>
          </w:rPr>
          <w:br w:type="page"/>
        </w:r>
      </w:del>
    </w:p>
    <w:p w14:paraId="16120D83" w14:textId="77777777" w:rsidR="0069561D" w:rsidRDefault="0069561D" w:rsidP="0069561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C59DD8D" w14:textId="77777777">
        <w:tc>
          <w:tcPr>
            <w:tcW w:w="10277" w:type="dxa"/>
            <w:shd w:val="clear" w:color="auto" w:fill="66CCFF"/>
          </w:tcPr>
          <w:p w14:paraId="4D9D087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E951F6C" w14:textId="77777777" w:rsidR="00F6192D" w:rsidDel="000136B1" w:rsidRDefault="007411D9">
      <w:pPr>
        <w:spacing w:before="120"/>
        <w:rPr>
          <w:del w:id="32" w:author="LATOUILLE Marie-amélie" w:date="2025-06-18T12:28:00Z"/>
          <w:rFonts w:ascii="Arial" w:hAnsi="Arial" w:cs="Arial"/>
        </w:rPr>
      </w:pPr>
      <w:del w:id="33" w:author="LATOUILLE Marie-amélie" w:date="2025-06-18T12:28:00Z">
        <w:r w:rsidDel="000136B1">
          <w:rPr>
            <w:rFonts w:ascii="Arial" w:hAnsi="Arial" w:cs="Arial"/>
            <w:i/>
            <w:sz w:val="18"/>
            <w:szCs w:val="18"/>
          </w:rPr>
          <w:delText>(Cocher la case correspondante.)</w:delText>
        </w:r>
      </w:del>
    </w:p>
    <w:p w14:paraId="79E34AB9" w14:textId="77777777" w:rsidR="00F6192D" w:rsidDel="000136B1" w:rsidRDefault="00F6192D" w:rsidP="00F6192D">
      <w:pPr>
        <w:rPr>
          <w:del w:id="34" w:author="LATOUILLE Marie-amélie" w:date="2025-06-18T12:28:00Z"/>
          <w:rFonts w:ascii="Arial" w:hAnsi="Arial" w:cs="Arial"/>
        </w:rPr>
      </w:pPr>
    </w:p>
    <w:p w14:paraId="1FB688E8" w14:textId="5099FF33" w:rsidR="007411D9" w:rsidRPr="00F6192D" w:rsidDel="000136B1" w:rsidRDefault="00F6192D" w:rsidP="000136B1">
      <w:pPr>
        <w:spacing w:before="120"/>
        <w:rPr>
          <w:del w:id="35" w:author="LATOUILLE Marie-amélie" w:date="2025-06-18T12:28:00Z"/>
          <w:rFonts w:ascii="Arial" w:hAnsi="Arial" w:cs="Arial"/>
        </w:rPr>
        <w:pPrChange w:id="36" w:author="LATOUILLE Marie-amélie" w:date="2025-06-18T12:28:00Z">
          <w:pPr>
            <w:tabs>
              <w:tab w:val="left" w:pos="7426"/>
            </w:tabs>
          </w:pPr>
        </w:pPrChange>
      </w:pPr>
      <w:del w:id="37" w:author="LATOUILLE Marie-amélie" w:date="2025-06-18T12:28:00Z">
        <w:r w:rsidDel="000136B1">
          <w:rPr>
            <w:rFonts w:ascii="Arial" w:hAnsi="Arial" w:cs="Arial"/>
          </w:rPr>
          <w:tab/>
        </w:r>
      </w:del>
    </w:p>
    <w:p w14:paraId="38AEDCC3" w14:textId="77777777" w:rsidR="007411D9" w:rsidRDefault="007411D9" w:rsidP="000136B1">
      <w:pPr>
        <w:spacing w:before="120"/>
        <w:rPr>
          <w:rFonts w:ascii="Arial" w:hAnsi="Arial" w:cs="Arial"/>
          <w:b/>
          <w:bCs/>
        </w:rPr>
        <w:pPrChange w:id="38" w:author="LATOUILLE Marie-amélie" w:date="2025-06-18T12:28:00Z">
          <w:pPr>
            <w:pStyle w:val="Titre1"/>
            <w:ind w:left="0" w:hanging="432"/>
          </w:pPr>
        </w:pPrChange>
      </w:pPr>
    </w:p>
    <w:p w14:paraId="2757EC53"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311EA91" w14:textId="77777777" w:rsidR="007411D9" w:rsidRDefault="007411D9">
      <w:pPr>
        <w:pStyle w:val="Titre1"/>
        <w:ind w:left="0" w:hanging="432"/>
        <w:rPr>
          <w:rFonts w:ascii="Arial" w:hAnsi="Arial" w:cs="Arial"/>
          <w:b w:val="0"/>
          <w:bCs w:val="0"/>
        </w:rPr>
      </w:pPr>
    </w:p>
    <w:p w14:paraId="1160A248"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102622">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33E6352" w14:textId="77777777" w:rsidR="00775F55" w:rsidRDefault="00775F55" w:rsidP="00775F55">
      <w:pPr>
        <w:numPr>
          <w:ilvl w:val="0"/>
          <w:numId w:val="1"/>
        </w:numPr>
        <w:rPr>
          <w:rFonts w:ascii="Arial" w:hAnsi="Arial" w:cs="Arial"/>
        </w:rPr>
      </w:pPr>
    </w:p>
    <w:p w14:paraId="4B751F59"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102622">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7407C03" w14:textId="77777777" w:rsidR="007411D9" w:rsidRDefault="007411D9">
      <w:pPr>
        <w:pStyle w:val="En-tte"/>
        <w:tabs>
          <w:tab w:val="clear" w:pos="4536"/>
          <w:tab w:val="clear" w:pos="9072"/>
        </w:tabs>
        <w:rPr>
          <w:rFonts w:ascii="Arial" w:hAnsi="Arial" w:cs="Arial"/>
        </w:rPr>
      </w:pPr>
    </w:p>
    <w:p w14:paraId="2FE26166" w14:textId="77777777"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102622">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ABF4586" w14:textId="77777777" w:rsidR="005E37B5" w:rsidRDefault="005E37B5" w:rsidP="00184AEF">
      <w:pPr>
        <w:ind w:left="993" w:hanging="426"/>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3EC4F2A" w14:textId="77777777">
        <w:tc>
          <w:tcPr>
            <w:tcW w:w="10419" w:type="dxa"/>
            <w:shd w:val="clear" w:color="auto" w:fill="66CCFF"/>
          </w:tcPr>
          <w:p w14:paraId="36DAD36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BA5BBB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01E99C5" w14:textId="77777777" w:rsidR="007411D9" w:rsidRDefault="007411D9">
      <w:pPr>
        <w:pStyle w:val="En-tte"/>
        <w:tabs>
          <w:tab w:val="clear" w:pos="4536"/>
          <w:tab w:val="clear" w:pos="9072"/>
        </w:tabs>
        <w:rPr>
          <w:rFonts w:ascii="Arial" w:hAnsi="Arial" w:cs="Arial"/>
        </w:rPr>
      </w:pPr>
    </w:p>
    <w:p w14:paraId="70FDE8F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02622">
        <w:fldChar w:fldCharType="separate"/>
      </w:r>
      <w:r>
        <w:fldChar w:fldCharType="end"/>
      </w:r>
      <w:r w:rsidR="00775F55">
        <w:rPr>
          <w:rFonts w:ascii="Arial" w:hAnsi="Arial" w:cs="Arial"/>
          <w:b/>
          <w:bCs/>
        </w:rPr>
        <w:t> </w:t>
      </w:r>
      <w:r w:rsidR="007411D9">
        <w:rPr>
          <w:rFonts w:ascii="Arial" w:hAnsi="Arial" w:cs="Arial"/>
        </w:rPr>
        <w:t>Le candidat se présente seul :</w:t>
      </w:r>
    </w:p>
    <w:p w14:paraId="57DE3F3D"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14:paraId="042CF156" w14:textId="77777777" w:rsidR="007411D9" w:rsidRDefault="007411D9">
      <w:pPr>
        <w:pStyle w:val="En-tte"/>
        <w:tabs>
          <w:tab w:val="clear" w:pos="4536"/>
          <w:tab w:val="clear" w:pos="9072"/>
        </w:tabs>
        <w:rPr>
          <w:rFonts w:ascii="Arial" w:hAnsi="Arial" w:cs="Arial"/>
        </w:rPr>
      </w:pPr>
    </w:p>
    <w:p w14:paraId="4B33327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624620B" w14:textId="77777777" w:rsidR="00775F55" w:rsidRDefault="00775F55" w:rsidP="00775F55">
      <w:pPr>
        <w:pStyle w:val="En-tte"/>
        <w:ind w:left="360"/>
        <w:rPr>
          <w:rFonts w:ascii="Arial" w:hAnsi="Arial" w:cs="Arial"/>
        </w:rPr>
      </w:pPr>
    </w:p>
    <w:p w14:paraId="3CD1ECCE" w14:textId="77777777" w:rsidR="00775F55" w:rsidRDefault="00775F55" w:rsidP="00775F55">
      <w:pPr>
        <w:pStyle w:val="En-tte"/>
        <w:ind w:left="360"/>
        <w:rPr>
          <w:rFonts w:ascii="Arial" w:hAnsi="Arial" w:cs="Arial"/>
        </w:rPr>
      </w:pPr>
    </w:p>
    <w:p w14:paraId="5C766623" w14:textId="77777777" w:rsidR="00775F55" w:rsidRPr="00775F55" w:rsidRDefault="00775F55" w:rsidP="00775F55">
      <w:pPr>
        <w:pStyle w:val="En-tte"/>
        <w:ind w:left="360"/>
        <w:rPr>
          <w:rFonts w:ascii="Arial" w:hAnsi="Arial" w:cs="Arial"/>
        </w:rPr>
      </w:pPr>
    </w:p>
    <w:p w14:paraId="45393B9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FB0A2EB" w14:textId="77777777" w:rsidR="00775F55" w:rsidRDefault="00775F55" w:rsidP="00775F55">
      <w:pPr>
        <w:pStyle w:val="En-tte"/>
        <w:ind w:left="360"/>
        <w:rPr>
          <w:rFonts w:ascii="Arial" w:hAnsi="Arial" w:cs="Arial"/>
        </w:rPr>
      </w:pPr>
    </w:p>
    <w:p w14:paraId="7666E3A4" w14:textId="77777777" w:rsidR="00775F55" w:rsidRDefault="00775F55" w:rsidP="00775F55">
      <w:pPr>
        <w:pStyle w:val="En-tte"/>
        <w:ind w:left="360"/>
        <w:rPr>
          <w:rFonts w:ascii="Arial" w:hAnsi="Arial" w:cs="Arial"/>
        </w:rPr>
      </w:pPr>
    </w:p>
    <w:p w14:paraId="6437F559" w14:textId="77777777" w:rsidR="00775F55" w:rsidRPr="00775F55" w:rsidRDefault="00775F55" w:rsidP="00775F55">
      <w:pPr>
        <w:pStyle w:val="En-tte"/>
        <w:ind w:left="360"/>
        <w:rPr>
          <w:rFonts w:ascii="Arial" w:hAnsi="Arial" w:cs="Arial"/>
        </w:rPr>
      </w:pPr>
    </w:p>
    <w:p w14:paraId="51CC516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65B3F0C" w14:textId="77777777" w:rsidR="00775F55" w:rsidRDefault="00775F55" w:rsidP="00775F55">
      <w:pPr>
        <w:pStyle w:val="En-tte"/>
        <w:ind w:left="360"/>
        <w:rPr>
          <w:rFonts w:ascii="Arial" w:hAnsi="Arial" w:cs="Arial"/>
        </w:rPr>
      </w:pPr>
    </w:p>
    <w:p w14:paraId="158E8169" w14:textId="77777777" w:rsidR="00775F55" w:rsidRDefault="00775F55" w:rsidP="00775F55">
      <w:pPr>
        <w:pStyle w:val="En-tte"/>
        <w:ind w:left="360"/>
        <w:rPr>
          <w:rFonts w:ascii="Arial" w:hAnsi="Arial" w:cs="Arial"/>
        </w:rPr>
      </w:pPr>
    </w:p>
    <w:p w14:paraId="170748A7" w14:textId="77777777" w:rsidR="00775F55" w:rsidRPr="00775F55" w:rsidRDefault="00775F55" w:rsidP="00775F55">
      <w:pPr>
        <w:pStyle w:val="En-tte"/>
        <w:ind w:left="360"/>
        <w:rPr>
          <w:rFonts w:ascii="Arial" w:hAnsi="Arial" w:cs="Arial"/>
        </w:rPr>
      </w:pPr>
    </w:p>
    <w:p w14:paraId="0D7AE84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F2E2C82" w14:textId="77777777" w:rsidR="00775F55" w:rsidRDefault="00775F55" w:rsidP="00775F55">
      <w:pPr>
        <w:pStyle w:val="En-tte"/>
        <w:ind w:left="360"/>
        <w:rPr>
          <w:rFonts w:ascii="Arial" w:hAnsi="Arial" w:cs="Arial"/>
        </w:rPr>
      </w:pPr>
    </w:p>
    <w:p w14:paraId="696E57F5" w14:textId="77777777" w:rsidR="00775F55" w:rsidRDefault="00775F55" w:rsidP="00775F55">
      <w:pPr>
        <w:pStyle w:val="En-tte"/>
        <w:ind w:left="360"/>
        <w:rPr>
          <w:rFonts w:ascii="Arial" w:hAnsi="Arial" w:cs="Arial"/>
        </w:rPr>
      </w:pPr>
    </w:p>
    <w:p w14:paraId="49313EF3" w14:textId="77777777" w:rsidR="00775F55" w:rsidRPr="00775F55" w:rsidRDefault="00775F55" w:rsidP="00775F55">
      <w:pPr>
        <w:pStyle w:val="En-tte"/>
        <w:ind w:left="360"/>
        <w:rPr>
          <w:rFonts w:ascii="Arial" w:hAnsi="Arial" w:cs="Arial"/>
        </w:rPr>
      </w:pPr>
    </w:p>
    <w:p w14:paraId="0148CE2B"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14:paraId="6119EB96" w14:textId="77777777" w:rsidR="00775F55" w:rsidRPr="00775F55" w:rsidRDefault="00775F55" w:rsidP="00775F55">
      <w:pPr>
        <w:pStyle w:val="En-tte"/>
        <w:ind w:left="360"/>
        <w:rPr>
          <w:rFonts w:ascii="Arial" w:hAnsi="Arial" w:cs="Arial"/>
        </w:rPr>
      </w:pPr>
    </w:p>
    <w:p w14:paraId="3A6FBA87" w14:textId="77777777" w:rsidR="00775F55" w:rsidRPr="00775F55" w:rsidRDefault="00775F55" w:rsidP="00775F55">
      <w:pPr>
        <w:pStyle w:val="En-tte"/>
        <w:ind w:left="360"/>
        <w:rPr>
          <w:rFonts w:ascii="Arial" w:hAnsi="Arial" w:cs="Arial"/>
        </w:rPr>
      </w:pPr>
    </w:p>
    <w:p w14:paraId="6B539499" w14:textId="77777777" w:rsidR="007411D9" w:rsidRDefault="007411D9">
      <w:pPr>
        <w:pStyle w:val="En-tte"/>
        <w:tabs>
          <w:tab w:val="clear" w:pos="4536"/>
          <w:tab w:val="clear" w:pos="9072"/>
        </w:tabs>
        <w:rPr>
          <w:rFonts w:ascii="Arial" w:hAnsi="Arial" w:cs="Arial"/>
        </w:rPr>
      </w:pPr>
    </w:p>
    <w:p w14:paraId="00789D55"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02622">
        <w:fldChar w:fldCharType="separate"/>
      </w:r>
      <w:r>
        <w:fldChar w:fldCharType="end"/>
      </w:r>
      <w:r>
        <w:rPr>
          <w:rFonts w:ascii="Arial" w:hAnsi="Arial" w:cs="Arial"/>
          <w:b/>
          <w:bCs/>
        </w:rPr>
        <w:t> </w:t>
      </w:r>
      <w:r w:rsidR="007411D9">
        <w:rPr>
          <w:rFonts w:ascii="Arial" w:hAnsi="Arial" w:cs="Arial"/>
        </w:rPr>
        <w:t>Le candidat est un groupement d’entreprises :</w:t>
      </w:r>
    </w:p>
    <w:p w14:paraId="2E388126" w14:textId="77777777" w:rsidR="007411D9" w:rsidRDefault="007411D9">
      <w:pPr>
        <w:spacing w:before="60"/>
        <w:rPr>
          <w:rFonts w:ascii="Arial" w:hAnsi="Arial" w:cs="Arial"/>
          <w:iCs/>
        </w:rPr>
      </w:pPr>
    </w:p>
    <w:p w14:paraId="48BF5C48"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02622">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02622">
        <w:fldChar w:fldCharType="separate"/>
      </w:r>
      <w:r>
        <w:fldChar w:fldCharType="end"/>
      </w:r>
      <w:r>
        <w:rPr>
          <w:rFonts w:ascii="Arial" w:hAnsi="Arial" w:cs="Arial"/>
          <w:iCs/>
        </w:rPr>
        <w:t> </w:t>
      </w:r>
      <w:r w:rsidR="007411D9">
        <w:rPr>
          <w:rFonts w:ascii="Arial" w:hAnsi="Arial" w:cs="Arial"/>
        </w:rPr>
        <w:t>solidaire</w:t>
      </w:r>
    </w:p>
    <w:p w14:paraId="70441473" w14:textId="77777777" w:rsidR="007411D9" w:rsidRDefault="007411D9">
      <w:pPr>
        <w:rPr>
          <w:rFonts w:ascii="Arial" w:hAnsi="Arial" w:cs="Arial"/>
        </w:rPr>
      </w:pPr>
    </w:p>
    <w:p w14:paraId="7ED183A6" w14:textId="77777777" w:rsidR="007411D9" w:rsidRDefault="007411D9">
      <w:pPr>
        <w:rPr>
          <w:rFonts w:ascii="Arial" w:hAnsi="Arial" w:cs="Arial"/>
        </w:rPr>
      </w:pPr>
    </w:p>
    <w:p w14:paraId="46B46B85"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28D9CAB" w14:textId="77777777" w:rsidR="007411D9" w:rsidRDefault="007411D9">
      <w:pPr>
        <w:spacing w:before="60"/>
        <w:rPr>
          <w:rFonts w:ascii="Arial" w:hAnsi="Arial" w:cs="Arial"/>
          <w:iCs/>
        </w:rPr>
      </w:pPr>
    </w:p>
    <w:p w14:paraId="5DC00D4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02622">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02622">
        <w:fldChar w:fldCharType="separate"/>
      </w:r>
      <w:r>
        <w:fldChar w:fldCharType="end"/>
      </w:r>
      <w:r w:rsidR="007411D9">
        <w:rPr>
          <w:rFonts w:ascii="Arial" w:hAnsi="Arial" w:cs="Arial"/>
          <w:iCs/>
        </w:rPr>
        <w:t xml:space="preserve"> O</w:t>
      </w:r>
      <w:r w:rsidR="00775F55">
        <w:rPr>
          <w:rFonts w:ascii="Arial" w:hAnsi="Arial" w:cs="Arial"/>
          <w:iCs/>
        </w:rPr>
        <w:t>ui</w:t>
      </w:r>
    </w:p>
    <w:p w14:paraId="2BCB6A97" w14:textId="77777777" w:rsidR="007411D9" w:rsidRDefault="007411D9">
      <w:pPr>
        <w:jc w:val="both"/>
        <w:rPr>
          <w:rFonts w:ascii="Arial" w:hAnsi="Arial" w:cs="Arial"/>
        </w:rPr>
      </w:pPr>
    </w:p>
    <w:p w14:paraId="35C4E2FF"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E847E22" w14:textId="77777777" w:rsidTr="00B02DE5">
        <w:tc>
          <w:tcPr>
            <w:tcW w:w="10490" w:type="dxa"/>
            <w:shd w:val="clear" w:color="auto" w:fill="66CCFF"/>
          </w:tcPr>
          <w:p w14:paraId="5D4516B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BE7C586" w14:textId="77777777"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591AA75" w14:textId="77777777" w:rsidR="000D4563" w:rsidRDefault="000D4563" w:rsidP="00B02DE5">
      <w:pPr>
        <w:spacing w:before="120"/>
        <w:jc w:val="both"/>
        <w:rPr>
          <w:rFonts w:ascii="Arial" w:hAnsi="Arial" w:cs="Arial"/>
        </w:rPr>
      </w:pPr>
    </w:p>
    <w:p w14:paraId="4044F8E3"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F192F4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10CE0A7" w14:textId="77777777" w:rsidR="00C1386A" w:rsidRDefault="00C1386A">
            <w:pPr>
              <w:snapToGrid w:val="0"/>
              <w:jc w:val="center"/>
              <w:rPr>
                <w:rFonts w:ascii="Arial" w:hAnsi="Arial" w:cs="Arial"/>
                <w:b/>
              </w:rPr>
            </w:pPr>
          </w:p>
          <w:p w14:paraId="56132562" w14:textId="77777777" w:rsidR="00C1386A" w:rsidRDefault="00C1386A">
            <w:pPr>
              <w:jc w:val="center"/>
              <w:rPr>
                <w:rFonts w:ascii="Arial" w:hAnsi="Arial" w:cs="Arial"/>
                <w:b/>
              </w:rPr>
            </w:pPr>
          </w:p>
          <w:p w14:paraId="378DFBB7" w14:textId="77777777" w:rsidR="00C1386A" w:rsidRDefault="00C1386A">
            <w:pPr>
              <w:jc w:val="center"/>
              <w:rPr>
                <w:rFonts w:ascii="Arial" w:hAnsi="Arial" w:cs="Arial"/>
                <w:b/>
              </w:rPr>
            </w:pPr>
            <w:r>
              <w:rPr>
                <w:rFonts w:ascii="Arial" w:hAnsi="Arial" w:cs="Arial"/>
                <w:b/>
              </w:rPr>
              <w:t>N°</w:t>
            </w:r>
          </w:p>
          <w:p w14:paraId="5CFE7086" w14:textId="77777777" w:rsidR="00C1386A" w:rsidRDefault="00C1386A">
            <w:pPr>
              <w:jc w:val="center"/>
              <w:rPr>
                <w:rFonts w:ascii="Arial" w:hAnsi="Arial" w:cs="Arial"/>
                <w:b/>
              </w:rPr>
            </w:pPr>
            <w:proofErr w:type="gramStart"/>
            <w:r>
              <w:rPr>
                <w:rFonts w:ascii="Arial" w:hAnsi="Arial" w:cs="Arial"/>
                <w:b/>
              </w:rPr>
              <w:t>du</w:t>
            </w:r>
            <w:proofErr w:type="gramEnd"/>
          </w:p>
          <w:p w14:paraId="282FA4BD"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6CFBB41" w14:textId="77777777" w:rsidR="00C1386A" w:rsidRDefault="00C1386A">
            <w:pPr>
              <w:snapToGrid w:val="0"/>
              <w:jc w:val="center"/>
              <w:rPr>
                <w:rFonts w:ascii="Arial" w:hAnsi="Arial" w:cs="Arial"/>
                <w:b/>
              </w:rPr>
            </w:pPr>
          </w:p>
          <w:p w14:paraId="2A4F893A"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8503D07"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9420FE8"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669135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818E00F" w14:textId="77777777" w:rsidR="00C1386A" w:rsidRDefault="00C1386A">
            <w:pPr>
              <w:pStyle w:val="Titre5"/>
              <w:snapToGrid w:val="0"/>
            </w:pPr>
          </w:p>
          <w:p w14:paraId="3D5849EF" w14:textId="77777777" w:rsidR="00C1386A" w:rsidRDefault="00C1386A">
            <w:pPr>
              <w:pStyle w:val="Titre5"/>
            </w:pPr>
            <w:r>
              <w:t>Prestations exécutées par les membres du groupement (**)</w:t>
            </w:r>
          </w:p>
        </w:tc>
      </w:tr>
      <w:tr w:rsidR="00C1386A" w14:paraId="0D73D389" w14:textId="77777777" w:rsidTr="00C1386A">
        <w:trPr>
          <w:trHeight w:val="1021"/>
        </w:trPr>
        <w:tc>
          <w:tcPr>
            <w:tcW w:w="851" w:type="dxa"/>
            <w:tcBorders>
              <w:top w:val="single" w:sz="4" w:space="0" w:color="000000"/>
              <w:left w:val="single" w:sz="4" w:space="0" w:color="000000"/>
            </w:tcBorders>
            <w:shd w:val="clear" w:color="auto" w:fill="CCFFFF"/>
          </w:tcPr>
          <w:p w14:paraId="0437FF15"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34169F8"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F8B48C7" w14:textId="77777777" w:rsidR="00C1386A" w:rsidRDefault="00C1386A">
            <w:pPr>
              <w:snapToGrid w:val="0"/>
              <w:jc w:val="both"/>
              <w:rPr>
                <w:rFonts w:ascii="Arial" w:hAnsi="Arial" w:cs="Arial"/>
              </w:rPr>
            </w:pPr>
          </w:p>
        </w:tc>
      </w:tr>
      <w:tr w:rsidR="00C1386A" w14:paraId="46777181" w14:textId="77777777" w:rsidTr="00C1386A">
        <w:trPr>
          <w:trHeight w:val="1021"/>
        </w:trPr>
        <w:tc>
          <w:tcPr>
            <w:tcW w:w="851" w:type="dxa"/>
            <w:tcBorders>
              <w:left w:val="single" w:sz="4" w:space="0" w:color="000000"/>
            </w:tcBorders>
            <w:shd w:val="clear" w:color="auto" w:fill="auto"/>
          </w:tcPr>
          <w:p w14:paraId="2F86EF0F"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68DE67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CCE6EA4" w14:textId="77777777" w:rsidR="00C1386A" w:rsidRDefault="00C1386A">
            <w:pPr>
              <w:snapToGrid w:val="0"/>
              <w:jc w:val="both"/>
              <w:rPr>
                <w:rFonts w:ascii="Arial" w:hAnsi="Arial" w:cs="Arial"/>
              </w:rPr>
            </w:pPr>
          </w:p>
        </w:tc>
      </w:tr>
      <w:tr w:rsidR="00C1386A" w14:paraId="3D1CBF5E" w14:textId="77777777" w:rsidTr="00C1386A">
        <w:trPr>
          <w:trHeight w:val="1021"/>
        </w:trPr>
        <w:tc>
          <w:tcPr>
            <w:tcW w:w="851" w:type="dxa"/>
            <w:tcBorders>
              <w:left w:val="single" w:sz="4" w:space="0" w:color="000000"/>
            </w:tcBorders>
            <w:shd w:val="clear" w:color="auto" w:fill="CCFFFF"/>
          </w:tcPr>
          <w:p w14:paraId="6F4A394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D853E3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BB014DA" w14:textId="77777777" w:rsidR="00C1386A" w:rsidRDefault="00C1386A">
            <w:pPr>
              <w:snapToGrid w:val="0"/>
              <w:jc w:val="both"/>
              <w:rPr>
                <w:rFonts w:ascii="Arial" w:hAnsi="Arial" w:cs="Arial"/>
              </w:rPr>
            </w:pPr>
          </w:p>
        </w:tc>
      </w:tr>
      <w:tr w:rsidR="00C1386A" w14:paraId="404A8772" w14:textId="77777777" w:rsidTr="00C1386A">
        <w:trPr>
          <w:trHeight w:val="1021"/>
        </w:trPr>
        <w:tc>
          <w:tcPr>
            <w:tcW w:w="851" w:type="dxa"/>
            <w:tcBorders>
              <w:left w:val="single" w:sz="4" w:space="0" w:color="000000"/>
              <w:bottom w:val="single" w:sz="4" w:space="0" w:color="000000"/>
            </w:tcBorders>
            <w:shd w:val="clear" w:color="auto" w:fill="auto"/>
          </w:tcPr>
          <w:p w14:paraId="12E660A1"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B15AE0C"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9C2C69E" w14:textId="77777777" w:rsidR="00C1386A" w:rsidRDefault="00C1386A">
            <w:pPr>
              <w:snapToGrid w:val="0"/>
              <w:jc w:val="both"/>
              <w:rPr>
                <w:rFonts w:ascii="Arial" w:hAnsi="Arial" w:cs="Arial"/>
              </w:rPr>
            </w:pPr>
          </w:p>
        </w:tc>
      </w:tr>
    </w:tbl>
    <w:p w14:paraId="063AF78F"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F37E5F1"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E7D22D8" w14:textId="77777777" w:rsidR="00386724" w:rsidDel="00102622" w:rsidRDefault="00386724">
      <w:pPr>
        <w:jc w:val="both"/>
        <w:rPr>
          <w:del w:id="39" w:author="LATOUILLE Marie-amélie" w:date="2025-06-18T12:29:00Z"/>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14:paraId="385E59F5" w14:textId="16ADE47F" w:rsidR="000136B1" w:rsidRDefault="000136B1">
      <w:pPr>
        <w:jc w:val="both"/>
        <w:rPr>
          <w:ins w:id="40" w:author="LATOUILLE Marie-amélie" w:date="2025-06-18T12:29:00Z"/>
          <w:rFonts w:ascii="Arial" w:hAnsi="Arial" w:cs="Arial"/>
          <w:sz w:val="18"/>
          <w:szCs w:val="18"/>
        </w:rPr>
      </w:pPr>
    </w:p>
    <w:p w14:paraId="2823A378" w14:textId="7A43096F" w:rsidR="000136B1" w:rsidRDefault="000136B1">
      <w:pPr>
        <w:jc w:val="both"/>
        <w:rPr>
          <w:ins w:id="41" w:author="LATOUILLE Marie-amélie" w:date="2025-06-18T12:29:00Z"/>
          <w:rFonts w:ascii="Arial" w:hAnsi="Arial" w:cs="Arial"/>
          <w:sz w:val="18"/>
          <w:szCs w:val="18"/>
        </w:rPr>
      </w:pPr>
    </w:p>
    <w:p w14:paraId="78CDD52A" w14:textId="77777777" w:rsidR="000136B1" w:rsidRDefault="000136B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C89F68C" w14:textId="77777777">
        <w:tc>
          <w:tcPr>
            <w:tcW w:w="10419" w:type="dxa"/>
            <w:shd w:val="clear" w:color="auto" w:fill="66CCFF"/>
          </w:tcPr>
          <w:p w14:paraId="032C7B7C"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3C44309" w14:textId="77777777" w:rsidR="007411D9" w:rsidRDefault="007411D9"/>
    <w:p w14:paraId="0B4C8983"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24426E2"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B9459B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lastRenderedPageBreak/>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5434C86"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1DB989A" w14:textId="77777777" w:rsidR="00775F55" w:rsidRDefault="00775F55" w:rsidP="001D588C">
      <w:pPr>
        <w:tabs>
          <w:tab w:val="left" w:pos="576"/>
        </w:tabs>
        <w:spacing w:before="80"/>
        <w:ind w:left="567"/>
        <w:jc w:val="both"/>
        <w:rPr>
          <w:rFonts w:ascii="Arial" w:hAnsi="Arial" w:cs="Arial"/>
        </w:rPr>
      </w:pPr>
    </w:p>
    <w:p w14:paraId="407A49AD" w14:textId="3B400179" w:rsidR="00AE730C" w:rsidRPr="005E12D0" w:rsidRDefault="000136B1" w:rsidP="001D588C">
      <w:pPr>
        <w:tabs>
          <w:tab w:val="left" w:pos="576"/>
        </w:tabs>
        <w:spacing w:before="80"/>
        <w:ind w:left="567"/>
        <w:jc w:val="both"/>
        <w:rPr>
          <w:rFonts w:ascii="Arial" w:hAnsi="Arial" w:cs="Arial"/>
        </w:rPr>
      </w:pPr>
      <w:ins w:id="42" w:author="LATOUILLE Marie-amélie" w:date="2025-06-18T12:27:00Z">
        <w:r>
          <w:rPr>
            <w:rFonts w:ascii="Arial" w:hAnsi="Arial" w:cs="Arial"/>
            <w:noProof/>
          </w:rPr>
          <mc:AlternateContent>
            <mc:Choice Requires="wps">
              <w:drawing>
                <wp:anchor distT="0" distB="0" distL="114300" distR="114300" simplePos="0" relativeHeight="251659264" behindDoc="0" locked="0" layoutInCell="1" allowOverlap="1" wp14:anchorId="21854EC2" wp14:editId="7F47311F">
                  <wp:simplePos x="0" y="0"/>
                  <wp:positionH relativeFrom="column">
                    <wp:posOffset>5793740</wp:posOffset>
                  </wp:positionH>
                  <wp:positionV relativeFrom="paragraph">
                    <wp:posOffset>237490</wp:posOffset>
                  </wp:positionV>
                  <wp:extent cx="657225" cy="228600"/>
                  <wp:effectExtent l="19050" t="19050" r="28575" b="38100"/>
                  <wp:wrapNone/>
                  <wp:docPr id="2" name="Flèche : droite 2"/>
                  <wp:cNvGraphicFramePr/>
                  <a:graphic xmlns:a="http://schemas.openxmlformats.org/drawingml/2006/main">
                    <a:graphicData uri="http://schemas.microsoft.com/office/word/2010/wordprocessingShape">
                      <wps:wsp>
                        <wps:cNvSpPr/>
                        <wps:spPr>
                          <a:xfrm rot="10800000">
                            <a:off x="0" y="0"/>
                            <a:ext cx="657225" cy="228600"/>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7DC73F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2" o:spid="_x0000_s1026" type="#_x0000_t13" style="position:absolute;margin-left:456.2pt;margin-top:18.7pt;width:51.75pt;height:18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" adj="17843" fillcolor="red" strokecolor="red" strokeweight="2pt"/>
              </w:pict>
            </mc:Fallback>
          </mc:AlternateContent>
        </w:r>
      </w:ins>
      <w:r w:rsidR="009B0B7A" w:rsidRPr="001D588C">
        <w:rPr>
          <w:rFonts w:ascii="Arial" w:hAnsi="Arial" w:cs="Arial"/>
        </w:rPr>
        <w:t>Afin d’a</w:t>
      </w:r>
      <w:r w:rsidR="009B0B7A">
        <w:rPr>
          <w:rFonts w:ascii="Arial" w:hAnsi="Arial" w:cs="Arial"/>
        </w:rPr>
        <w:t xml:space="preserve">ttester que le candidat individuel, ou chaque membre du groupement, n’est pas dans un de ces cas </w:t>
      </w:r>
      <w:r w:rsidR="00A02C06">
        <w:rPr>
          <w:rFonts w:ascii="Arial" w:hAnsi="Arial" w:cs="Arial"/>
        </w:rPr>
        <w:t>d’exclusion</w:t>
      </w:r>
      <w:r w:rsidR="009B0B7A">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102622">
        <w:fldChar w:fldCharType="separate"/>
      </w:r>
      <w:r w:rsidR="00AE730C">
        <w:fldChar w:fldCharType="end"/>
      </w:r>
    </w:p>
    <w:p w14:paraId="2E6943BF" w14:textId="77777777" w:rsidR="00AE730C" w:rsidRDefault="00AE730C">
      <w:pPr>
        <w:jc w:val="both"/>
        <w:rPr>
          <w:rFonts w:ascii="Arial" w:hAnsi="Arial" w:cs="Arial"/>
        </w:rPr>
      </w:pPr>
    </w:p>
    <w:p w14:paraId="1758BE52"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28A11A7" w14:textId="77777777" w:rsidR="00775F55" w:rsidRDefault="00775F55" w:rsidP="00775F55">
      <w:pPr>
        <w:jc w:val="both"/>
        <w:rPr>
          <w:rFonts w:ascii="Arial" w:hAnsi="Arial" w:cs="Arial"/>
          <w:sz w:val="18"/>
          <w:szCs w:val="18"/>
        </w:rPr>
      </w:pPr>
    </w:p>
    <w:p w14:paraId="45D4008B" w14:textId="77777777" w:rsidR="00507C52" w:rsidRDefault="00507C52">
      <w:pPr>
        <w:jc w:val="both"/>
        <w:rPr>
          <w:rFonts w:ascii="Arial" w:hAnsi="Arial" w:cs="Arial"/>
        </w:rPr>
      </w:pPr>
    </w:p>
    <w:p w14:paraId="7125BC45"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4FB492DC" w14:textId="77777777" w:rsidR="00507C52" w:rsidRDefault="00507C52" w:rsidP="00507C52">
      <w:pPr>
        <w:pStyle w:val="En-tte"/>
        <w:tabs>
          <w:tab w:val="clear" w:pos="4536"/>
          <w:tab w:val="clear" w:pos="9072"/>
          <w:tab w:val="left" w:pos="864"/>
        </w:tabs>
        <w:rPr>
          <w:rFonts w:ascii="Arial" w:hAnsi="Arial" w:cs="Arial"/>
        </w:rPr>
      </w:pPr>
    </w:p>
    <w:p w14:paraId="5D72DC0F"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A7118FF"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FD8B78A" w14:textId="77777777" w:rsidR="00507C52" w:rsidRPr="00411396" w:rsidRDefault="00507C52" w:rsidP="00507C52">
      <w:pPr>
        <w:pStyle w:val="En-tte"/>
        <w:tabs>
          <w:tab w:val="left" w:pos="864"/>
        </w:tabs>
        <w:rPr>
          <w:rFonts w:ascii="Arial" w:hAnsi="Arial" w:cs="Arial"/>
        </w:rPr>
      </w:pPr>
    </w:p>
    <w:p w14:paraId="38061F3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5DE88B5F" w14:textId="77777777" w:rsidR="00507C52" w:rsidRPr="00411396" w:rsidRDefault="00507C52" w:rsidP="00775F55">
      <w:pPr>
        <w:pStyle w:val="En-tte"/>
        <w:tabs>
          <w:tab w:val="left" w:pos="864"/>
        </w:tabs>
        <w:ind w:left="426"/>
        <w:rPr>
          <w:rFonts w:ascii="Arial" w:hAnsi="Arial" w:cs="Arial"/>
        </w:rPr>
      </w:pPr>
    </w:p>
    <w:p w14:paraId="3D37A829" w14:textId="77777777" w:rsidR="00507C52" w:rsidRDefault="00507C52" w:rsidP="00775F55">
      <w:pPr>
        <w:pStyle w:val="En-tte"/>
        <w:tabs>
          <w:tab w:val="left" w:pos="864"/>
        </w:tabs>
        <w:ind w:left="426"/>
        <w:rPr>
          <w:rFonts w:ascii="Arial" w:hAnsi="Arial" w:cs="Arial"/>
        </w:rPr>
      </w:pPr>
    </w:p>
    <w:p w14:paraId="1B3AEEE9" w14:textId="77777777" w:rsidR="00775F55" w:rsidRPr="00411396" w:rsidRDefault="00775F55" w:rsidP="00775F55">
      <w:pPr>
        <w:pStyle w:val="En-tte"/>
        <w:tabs>
          <w:tab w:val="left" w:pos="864"/>
        </w:tabs>
        <w:ind w:left="426"/>
        <w:rPr>
          <w:rFonts w:ascii="Arial" w:hAnsi="Arial" w:cs="Arial"/>
        </w:rPr>
      </w:pPr>
    </w:p>
    <w:p w14:paraId="3EEC151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1F21942" w14:textId="77777777" w:rsidR="00507C52" w:rsidRPr="00411396" w:rsidRDefault="00507C52" w:rsidP="00775F55">
      <w:pPr>
        <w:pStyle w:val="En-tte"/>
        <w:tabs>
          <w:tab w:val="left" w:pos="864"/>
        </w:tabs>
        <w:ind w:left="426"/>
        <w:rPr>
          <w:rFonts w:ascii="Arial" w:hAnsi="Arial" w:cs="Arial"/>
        </w:rPr>
      </w:pPr>
    </w:p>
    <w:p w14:paraId="3FBF9CCB" w14:textId="77777777" w:rsidR="00507C52" w:rsidRPr="00411396" w:rsidRDefault="00507C52" w:rsidP="00775F55">
      <w:pPr>
        <w:pStyle w:val="En-tte"/>
        <w:tabs>
          <w:tab w:val="left" w:pos="864"/>
        </w:tabs>
        <w:ind w:left="426"/>
        <w:rPr>
          <w:rFonts w:ascii="Arial" w:hAnsi="Arial" w:cs="Arial"/>
        </w:rPr>
      </w:pPr>
    </w:p>
    <w:p w14:paraId="34EEEAD8" w14:textId="77777777" w:rsidR="00507C52" w:rsidRDefault="00507C52">
      <w:pPr>
        <w:jc w:val="both"/>
        <w:rPr>
          <w:rFonts w:ascii="Arial" w:hAnsi="Arial" w:cs="Arial"/>
        </w:rPr>
      </w:pPr>
    </w:p>
    <w:p w14:paraId="4CB43BCE" w14:textId="77777777" w:rsidR="00507C52" w:rsidRDefault="00507C52">
      <w:pPr>
        <w:jc w:val="both"/>
        <w:rPr>
          <w:rFonts w:ascii="Arial" w:hAnsi="Arial" w:cs="Arial"/>
        </w:rPr>
      </w:pPr>
    </w:p>
    <w:p w14:paraId="396737C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7D3EDB7" w14:textId="77777777" w:rsidR="007411D9" w:rsidRDefault="007411D9">
      <w:pPr>
        <w:jc w:val="both"/>
        <w:rPr>
          <w:rFonts w:ascii="Arial" w:hAnsi="Arial" w:cs="Arial"/>
        </w:rPr>
      </w:pPr>
    </w:p>
    <w:p w14:paraId="28535B33"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0DE8593" w14:textId="77777777" w:rsidR="007411D9" w:rsidRDefault="007411D9">
      <w:pPr>
        <w:rPr>
          <w:rFonts w:ascii="Arial" w:hAnsi="Arial" w:cs="Arial"/>
        </w:rPr>
      </w:pPr>
      <w:r>
        <w:rPr>
          <w:rFonts w:ascii="Arial" w:hAnsi="Arial" w:cs="Arial"/>
          <w:i/>
          <w:sz w:val="18"/>
          <w:szCs w:val="18"/>
        </w:rPr>
        <w:t>(Cocher la case correspondante.)</w:t>
      </w:r>
    </w:p>
    <w:p w14:paraId="13B72E46" w14:textId="77777777" w:rsidR="007411D9" w:rsidRDefault="007411D9">
      <w:pPr>
        <w:rPr>
          <w:rFonts w:ascii="Arial" w:hAnsi="Arial" w:cs="Arial"/>
        </w:rPr>
      </w:pPr>
    </w:p>
    <w:p w14:paraId="7576ED0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02622">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02622">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E70D959" w14:textId="77777777" w:rsidR="00922BA4" w:rsidDel="000136B1" w:rsidRDefault="00922BA4">
      <w:pPr>
        <w:ind w:left="4536" w:hanging="3990"/>
        <w:jc w:val="both"/>
        <w:rPr>
          <w:del w:id="43" w:author="LATOUILLE Marie-amélie" w:date="2025-06-18T12:27:00Z"/>
          <w:rFonts w:ascii="Arial" w:hAnsi="Arial" w:cs="Arial"/>
        </w:rPr>
      </w:pPr>
    </w:p>
    <w:p w14:paraId="7A4F0C10" w14:textId="45FBC304" w:rsidR="00922BA4" w:rsidDel="000136B1" w:rsidRDefault="00922BA4" w:rsidP="000136B1">
      <w:pPr>
        <w:jc w:val="both"/>
        <w:rPr>
          <w:del w:id="44" w:author="LATOUILLE Marie-amélie" w:date="2025-06-18T12:27:00Z"/>
          <w:rFonts w:ascii="Arial" w:hAnsi="Arial" w:cs="Arial"/>
          <w:sz w:val="18"/>
          <w:szCs w:val="18"/>
        </w:rPr>
        <w:pPrChange w:id="45" w:author="LATOUILLE Marie-amélie" w:date="2025-06-18T12:27:00Z">
          <w:pPr>
            <w:jc w:val="both"/>
          </w:pPr>
        </w:pPrChange>
      </w:pPr>
      <w:del w:id="46" w:author="LATOUILLE Marie-amélie" w:date="2025-06-18T12:27:00Z">
        <w:r w:rsidDel="000136B1">
          <w:rPr>
            <w:rFonts w:ascii="Arial" w:hAnsi="Arial" w:cs="Arial"/>
            <w:sz w:val="18"/>
            <w:szCs w:val="18"/>
          </w:rPr>
          <w:delText>(*)</w:delText>
        </w:r>
        <w:r w:rsidR="00FD0C10" w:rsidDel="000136B1">
          <w:rPr>
            <w:rFonts w:ascii="Arial" w:hAnsi="Arial" w:cs="Arial"/>
            <w:sz w:val="18"/>
            <w:szCs w:val="18"/>
          </w:rPr>
          <w:delText xml:space="preserve"> </w:delText>
        </w:r>
        <w:r w:rsidR="00FD0C10" w:rsidDel="000136B1">
          <w:rPr>
            <w:rFonts w:ascii="Arial" w:hAnsi="Arial" w:cs="Arial"/>
            <w:b/>
            <w:sz w:val="18"/>
            <w:szCs w:val="18"/>
          </w:rPr>
          <w:delText>Attention</w:delText>
        </w:r>
        <w:r w:rsidR="00FD0C10" w:rsidDel="000136B1">
          <w:rPr>
            <w:rFonts w:ascii="Arial" w:hAnsi="Arial" w:cs="Arial"/>
            <w:sz w:val="18"/>
            <w:szCs w:val="18"/>
          </w:rPr>
          <w:delTex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delText>
        </w:r>
        <w:r w:rsidR="00FD0C10" w:rsidRPr="00FD0C10" w:rsidDel="000136B1">
          <w:rPr>
            <w:rFonts w:ascii="Arial" w:hAnsi="Arial" w:cs="Arial"/>
            <w:sz w:val="18"/>
            <w:szCs w:val="18"/>
            <w:u w:val="single"/>
          </w:rPr>
          <w:delText>en aucun</w:delText>
        </w:r>
        <w:r w:rsidR="00FD0C10" w:rsidDel="000136B1">
          <w:rPr>
            <w:rFonts w:ascii="Arial" w:hAnsi="Arial" w:cs="Arial"/>
            <w:sz w:val="18"/>
            <w:szCs w:val="18"/>
          </w:rPr>
          <w:delText xml:space="preserve"> cas tenus et l’acheteur ne peut juridiquement les y obliger</w:delText>
        </w:r>
        <w:r w:rsidDel="000136B1">
          <w:rPr>
            <w:rFonts w:ascii="Arial" w:hAnsi="Arial" w:cs="Arial"/>
            <w:sz w:val="18"/>
            <w:szCs w:val="18"/>
          </w:rPr>
          <w:delText>.</w:delText>
        </w:r>
      </w:del>
    </w:p>
    <w:p w14:paraId="458EAED5" w14:textId="77777777" w:rsidR="00922BA4" w:rsidRDefault="00922BA4" w:rsidP="000136B1">
      <w:pPr>
        <w:jc w:val="both"/>
        <w:rPr>
          <w:rFonts w:ascii="Arial" w:hAnsi="Arial" w:cs="Arial"/>
        </w:rPr>
        <w:pPrChange w:id="47" w:author="LATOUILLE Marie-amélie" w:date="2025-06-18T12:27:00Z">
          <w:pPr>
            <w:ind w:left="4536" w:hanging="3990"/>
            <w:jc w:val="both"/>
          </w:pPr>
        </w:pPrChange>
      </w:pPr>
    </w:p>
    <w:p w14:paraId="0DD60650" w14:textId="77777777" w:rsidR="00F1191F" w:rsidRDefault="00F1191F">
      <w:pPr>
        <w:ind w:left="4536" w:hanging="3990"/>
        <w:jc w:val="both"/>
        <w:rPr>
          <w:rFonts w:ascii="Arial" w:hAnsi="Arial" w:cs="Arial"/>
        </w:rPr>
      </w:pPr>
    </w:p>
    <w:p w14:paraId="66BCD1E0"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EE541B4" w14:textId="77777777">
        <w:tc>
          <w:tcPr>
            <w:tcW w:w="10277" w:type="dxa"/>
            <w:shd w:val="clear" w:color="auto" w:fill="66CCFF"/>
          </w:tcPr>
          <w:p w14:paraId="74CC5BA8"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C167208" w14:textId="77777777" w:rsidR="007411D9" w:rsidRDefault="007411D9">
      <w:pPr>
        <w:jc w:val="both"/>
      </w:pPr>
    </w:p>
    <w:p w14:paraId="2421560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DED2793"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E14099E" w14:textId="77777777" w:rsidR="007411D9" w:rsidRDefault="007411D9">
      <w:pPr>
        <w:rPr>
          <w:rFonts w:ascii="Arial" w:hAnsi="Arial" w:cs="Arial"/>
        </w:rPr>
      </w:pPr>
    </w:p>
    <w:p w14:paraId="61C1DCB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53D7574" w14:textId="77777777" w:rsidR="00775F55" w:rsidRDefault="00775F55" w:rsidP="00775F55">
      <w:pPr>
        <w:pStyle w:val="En-tte"/>
        <w:ind w:left="360"/>
        <w:rPr>
          <w:rFonts w:ascii="Arial" w:hAnsi="Arial" w:cs="Arial"/>
        </w:rPr>
      </w:pPr>
    </w:p>
    <w:p w14:paraId="01CFD197" w14:textId="77777777" w:rsidR="00775F55" w:rsidRDefault="00775F55" w:rsidP="00775F55">
      <w:pPr>
        <w:pStyle w:val="En-tte"/>
        <w:ind w:left="360"/>
        <w:rPr>
          <w:rFonts w:ascii="Arial" w:hAnsi="Arial" w:cs="Arial"/>
        </w:rPr>
      </w:pPr>
    </w:p>
    <w:p w14:paraId="1CA8374B" w14:textId="77777777" w:rsidR="00775F55" w:rsidRPr="00775F55" w:rsidRDefault="00775F55" w:rsidP="00775F55">
      <w:pPr>
        <w:pStyle w:val="En-tte"/>
        <w:ind w:left="360"/>
        <w:rPr>
          <w:rFonts w:ascii="Arial" w:hAnsi="Arial" w:cs="Arial"/>
        </w:rPr>
      </w:pPr>
    </w:p>
    <w:p w14:paraId="7C5DFCE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CBB4344" w14:textId="77777777" w:rsidR="00775F55" w:rsidRDefault="00775F55" w:rsidP="00775F55">
      <w:pPr>
        <w:pStyle w:val="En-tte"/>
        <w:ind w:left="360"/>
        <w:rPr>
          <w:rFonts w:ascii="Arial" w:hAnsi="Arial" w:cs="Arial"/>
        </w:rPr>
      </w:pPr>
    </w:p>
    <w:p w14:paraId="77106789" w14:textId="77777777" w:rsidR="00775F55" w:rsidRDefault="00775F55" w:rsidP="00775F55">
      <w:pPr>
        <w:pStyle w:val="En-tte"/>
        <w:ind w:left="360"/>
        <w:rPr>
          <w:rFonts w:ascii="Arial" w:hAnsi="Arial" w:cs="Arial"/>
        </w:rPr>
      </w:pPr>
    </w:p>
    <w:p w14:paraId="4B60D8D2" w14:textId="77777777" w:rsidR="00775F55" w:rsidRPr="00775F55" w:rsidRDefault="00775F55" w:rsidP="00775F55">
      <w:pPr>
        <w:pStyle w:val="En-tte"/>
        <w:ind w:left="360"/>
        <w:rPr>
          <w:rFonts w:ascii="Arial" w:hAnsi="Arial" w:cs="Arial"/>
        </w:rPr>
      </w:pPr>
    </w:p>
    <w:p w14:paraId="5D6AD96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7238B47" w14:textId="77777777" w:rsidR="00775F55" w:rsidRDefault="00775F55" w:rsidP="00775F55">
      <w:pPr>
        <w:pStyle w:val="En-tte"/>
        <w:ind w:left="360"/>
        <w:rPr>
          <w:rFonts w:ascii="Arial" w:hAnsi="Arial" w:cs="Arial"/>
        </w:rPr>
      </w:pPr>
    </w:p>
    <w:p w14:paraId="59A2FF7A" w14:textId="77777777" w:rsidR="00775F55" w:rsidRDefault="00775F55" w:rsidP="00775F55">
      <w:pPr>
        <w:pStyle w:val="En-tte"/>
        <w:ind w:left="360"/>
        <w:rPr>
          <w:rFonts w:ascii="Arial" w:hAnsi="Arial" w:cs="Arial"/>
        </w:rPr>
      </w:pPr>
    </w:p>
    <w:p w14:paraId="5D2FDF9C" w14:textId="77777777" w:rsidR="00775F55" w:rsidRPr="00775F55" w:rsidRDefault="00775F55" w:rsidP="00775F55">
      <w:pPr>
        <w:pStyle w:val="En-tte"/>
        <w:ind w:left="360"/>
        <w:rPr>
          <w:rFonts w:ascii="Arial" w:hAnsi="Arial" w:cs="Arial"/>
        </w:rPr>
      </w:pPr>
    </w:p>
    <w:p w14:paraId="10A239E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A94A278" w14:textId="77777777" w:rsidR="00775F55" w:rsidRDefault="00775F55" w:rsidP="00775F55">
      <w:pPr>
        <w:pStyle w:val="En-tte"/>
        <w:ind w:left="360"/>
        <w:rPr>
          <w:rFonts w:ascii="Arial" w:hAnsi="Arial" w:cs="Arial"/>
        </w:rPr>
      </w:pPr>
    </w:p>
    <w:p w14:paraId="7329B4FA" w14:textId="77777777" w:rsidR="00775F55" w:rsidRDefault="00775F55" w:rsidP="00775F55">
      <w:pPr>
        <w:pStyle w:val="En-tte"/>
        <w:ind w:left="360"/>
        <w:rPr>
          <w:rFonts w:ascii="Arial" w:hAnsi="Arial" w:cs="Arial"/>
        </w:rPr>
      </w:pPr>
    </w:p>
    <w:p w14:paraId="2210BD6E" w14:textId="77777777" w:rsidR="00775F55" w:rsidRPr="00775F55" w:rsidRDefault="00775F55" w:rsidP="00775F55">
      <w:pPr>
        <w:pStyle w:val="En-tte"/>
        <w:ind w:left="360"/>
        <w:rPr>
          <w:rFonts w:ascii="Arial" w:hAnsi="Arial" w:cs="Arial"/>
        </w:rPr>
      </w:pPr>
    </w:p>
    <w:p w14:paraId="773FD9EF"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67988FC5" w14:textId="77777777" w:rsidR="00775F55" w:rsidRPr="00775F55" w:rsidRDefault="00775F55" w:rsidP="00775F55">
      <w:pPr>
        <w:pStyle w:val="En-tte"/>
        <w:ind w:left="360"/>
        <w:rPr>
          <w:rFonts w:ascii="Arial" w:hAnsi="Arial" w:cs="Arial"/>
        </w:rPr>
      </w:pPr>
    </w:p>
    <w:p w14:paraId="62D072C6" w14:textId="77777777" w:rsidR="00775F55" w:rsidRPr="00775F55" w:rsidRDefault="00775F55" w:rsidP="00775F55">
      <w:pPr>
        <w:pStyle w:val="En-tte"/>
        <w:ind w:left="360"/>
        <w:rPr>
          <w:rFonts w:ascii="Arial" w:hAnsi="Arial" w:cs="Arial"/>
        </w:rPr>
      </w:pPr>
    </w:p>
    <w:p w14:paraId="71CFF995" w14:textId="77777777" w:rsidR="00A02C06" w:rsidRDefault="00A02C06">
      <w:pPr>
        <w:rPr>
          <w:rFonts w:ascii="Arial" w:hAnsi="Arial" w:cs="Arial"/>
        </w:rPr>
      </w:pPr>
    </w:p>
    <w:p w14:paraId="52A6B94C" w14:textId="77777777" w:rsidR="00A02C06" w:rsidRDefault="00A02C06">
      <w:pPr>
        <w:rPr>
          <w:rFonts w:ascii="Arial" w:hAnsi="Arial" w:cs="Arial"/>
        </w:rPr>
      </w:pPr>
    </w:p>
    <w:p w14:paraId="611F6F4D"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DFDBCE2" w14:textId="77777777" w:rsidR="009B14B4" w:rsidRDefault="009B14B4">
      <w:pPr>
        <w:tabs>
          <w:tab w:val="left" w:pos="3402"/>
          <w:tab w:val="left" w:pos="6237"/>
          <w:tab w:val="left" w:pos="9072"/>
        </w:tabs>
        <w:spacing w:before="120" w:after="120"/>
        <w:rPr>
          <w:rFonts w:ascii="Arial" w:hAnsi="Arial" w:cs="Arial"/>
          <w:sz w:val="16"/>
          <w:szCs w:val="16"/>
        </w:rPr>
      </w:pPr>
    </w:p>
    <w:p w14:paraId="5A43F0C2" w14:textId="77777777" w:rsidR="009B14B4" w:rsidRDefault="009B14B4">
      <w:pPr>
        <w:tabs>
          <w:tab w:val="left" w:pos="3402"/>
          <w:tab w:val="left" w:pos="6237"/>
          <w:tab w:val="left" w:pos="9072"/>
        </w:tabs>
        <w:spacing w:before="120" w:after="120"/>
        <w:rPr>
          <w:rFonts w:ascii="Arial" w:hAnsi="Arial" w:cs="Arial"/>
          <w:sz w:val="16"/>
          <w:szCs w:val="16"/>
        </w:rPr>
      </w:pPr>
    </w:p>
    <w:p w14:paraId="7B782754" w14:textId="77777777" w:rsidR="009B14B4" w:rsidRDefault="009B14B4">
      <w:pPr>
        <w:tabs>
          <w:tab w:val="left" w:pos="3402"/>
          <w:tab w:val="left" w:pos="6237"/>
          <w:tab w:val="left" w:pos="9072"/>
        </w:tabs>
        <w:spacing w:before="120" w:after="120"/>
        <w:rPr>
          <w:rFonts w:ascii="Arial" w:hAnsi="Arial" w:cs="Arial"/>
          <w:sz w:val="16"/>
          <w:szCs w:val="16"/>
        </w:rPr>
      </w:pPr>
    </w:p>
    <w:p w14:paraId="4B89AE16" w14:textId="77777777" w:rsidR="009B14B4" w:rsidRDefault="009B14B4">
      <w:pPr>
        <w:tabs>
          <w:tab w:val="left" w:pos="3402"/>
          <w:tab w:val="left" w:pos="6237"/>
          <w:tab w:val="left" w:pos="9072"/>
        </w:tabs>
        <w:spacing w:before="120" w:after="120"/>
        <w:rPr>
          <w:rFonts w:ascii="Arial" w:hAnsi="Arial" w:cs="Arial"/>
          <w:sz w:val="16"/>
          <w:szCs w:val="16"/>
        </w:rPr>
      </w:pPr>
    </w:p>
    <w:p w14:paraId="7BE86378" w14:textId="77777777" w:rsidR="009B14B4" w:rsidRDefault="009B14B4">
      <w:pPr>
        <w:tabs>
          <w:tab w:val="left" w:pos="3402"/>
          <w:tab w:val="left" w:pos="6237"/>
          <w:tab w:val="left" w:pos="9072"/>
        </w:tabs>
        <w:spacing w:before="120" w:after="120"/>
        <w:rPr>
          <w:rFonts w:ascii="Arial" w:hAnsi="Arial" w:cs="Arial"/>
          <w:sz w:val="16"/>
          <w:szCs w:val="16"/>
        </w:rPr>
      </w:pPr>
    </w:p>
    <w:p w14:paraId="1D3CFEDD" w14:textId="77777777" w:rsidR="009B14B4" w:rsidRDefault="009B14B4">
      <w:pPr>
        <w:tabs>
          <w:tab w:val="left" w:pos="3402"/>
          <w:tab w:val="left" w:pos="6237"/>
          <w:tab w:val="left" w:pos="9072"/>
        </w:tabs>
        <w:spacing w:before="120" w:after="120"/>
        <w:rPr>
          <w:rFonts w:ascii="Arial" w:hAnsi="Arial" w:cs="Arial"/>
          <w:sz w:val="16"/>
          <w:szCs w:val="16"/>
        </w:rPr>
      </w:pPr>
    </w:p>
    <w:p w14:paraId="480A18F6" w14:textId="77777777" w:rsidR="009B14B4" w:rsidRDefault="009B14B4">
      <w:pPr>
        <w:tabs>
          <w:tab w:val="left" w:pos="3402"/>
          <w:tab w:val="left" w:pos="6237"/>
          <w:tab w:val="left" w:pos="9072"/>
        </w:tabs>
        <w:spacing w:before="120" w:after="120"/>
        <w:rPr>
          <w:rFonts w:ascii="Arial" w:hAnsi="Arial" w:cs="Arial"/>
          <w:sz w:val="16"/>
          <w:szCs w:val="16"/>
        </w:rPr>
      </w:pPr>
    </w:p>
    <w:p w14:paraId="466C6371" w14:textId="77777777" w:rsidR="009B14B4" w:rsidRDefault="009B14B4">
      <w:pPr>
        <w:tabs>
          <w:tab w:val="left" w:pos="3402"/>
          <w:tab w:val="left" w:pos="6237"/>
          <w:tab w:val="left" w:pos="9072"/>
        </w:tabs>
        <w:spacing w:before="120" w:after="120"/>
        <w:rPr>
          <w:rFonts w:ascii="Arial" w:hAnsi="Arial" w:cs="Arial"/>
          <w:sz w:val="16"/>
          <w:szCs w:val="16"/>
        </w:rPr>
      </w:pPr>
    </w:p>
    <w:p w14:paraId="472FCA3B" w14:textId="77777777" w:rsidR="009B14B4" w:rsidRDefault="009B14B4">
      <w:pPr>
        <w:tabs>
          <w:tab w:val="left" w:pos="3402"/>
          <w:tab w:val="left" w:pos="6237"/>
          <w:tab w:val="left" w:pos="9072"/>
        </w:tabs>
        <w:spacing w:before="120" w:after="120"/>
        <w:rPr>
          <w:rFonts w:ascii="Arial" w:hAnsi="Arial" w:cs="Arial"/>
          <w:sz w:val="16"/>
          <w:szCs w:val="16"/>
        </w:rPr>
      </w:pPr>
    </w:p>
    <w:p w14:paraId="0F6E0DA8"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2B2EA" w14:textId="77777777" w:rsidR="00A70828" w:rsidRDefault="00A70828">
      <w:r>
        <w:separator/>
      </w:r>
    </w:p>
  </w:endnote>
  <w:endnote w:type="continuationSeparator" w:id="0">
    <w:p w14:paraId="6F6C663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0DEC196" w14:textId="77777777">
      <w:trPr>
        <w:tblHeader/>
      </w:trPr>
      <w:tc>
        <w:tcPr>
          <w:tcW w:w="3048" w:type="dxa"/>
          <w:shd w:val="clear" w:color="auto" w:fill="66CCFF"/>
        </w:tcPr>
        <w:p w14:paraId="1A5FDBD3"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6A80F788" w14:textId="0276CD4F" w:rsidR="007411D9" w:rsidRPr="000136B1" w:rsidRDefault="005136C5" w:rsidP="007E359F">
          <w:pPr>
            <w:jc w:val="center"/>
            <w:rPr>
              <w:rFonts w:ascii="Arial" w:hAnsi="Arial" w:cs="Arial"/>
              <w:b/>
              <w:bCs/>
              <w:rPrChange w:id="0" w:author="LATOUILLE Marie-amélie" w:date="2025-06-18T12:29:00Z">
                <w:rPr>
                  <w:rFonts w:ascii="Arial" w:hAnsi="Arial" w:cs="Arial"/>
                  <w:b/>
                  <w:bCs/>
                </w:rPr>
              </w:rPrChange>
            </w:rPr>
          </w:pPr>
          <w:del w:id="1" w:author="DELANCOIS Karine" w:date="2024-03-19T15:10:00Z">
            <w:r w:rsidRPr="000136B1" w:rsidDel="003B1C2E">
              <w:rPr>
                <w:rFonts w:ascii="Arial" w:hAnsi="Arial" w:cs="Arial"/>
                <w:b/>
                <w:rPrChange w:id="2" w:author="LATOUILLE Marie-amélie" w:date="2025-06-18T12:29:00Z">
                  <w:rPr>
                    <w:rFonts w:ascii="Arial" w:hAnsi="Arial" w:cs="Arial"/>
                    <w:b/>
                    <w:i/>
                    <w:iCs/>
                  </w:rPr>
                </w:rPrChange>
              </w:rPr>
              <w:delText>22FHPSGA215</w:delText>
            </w:r>
          </w:del>
          <w:ins w:id="3" w:author="DELANCOIS Karine" w:date="2024-03-19T15:10:00Z">
            <w:del w:id="4" w:author="LATOUILLE Marie-amélie" w:date="2025-06-18T12:29:00Z">
              <w:r w:rsidR="003B1C2E" w:rsidRPr="000136B1" w:rsidDel="000136B1">
                <w:rPr>
                  <w:rFonts w:ascii="Arial" w:hAnsi="Arial" w:cs="Arial"/>
                  <w:b/>
                  <w:rPrChange w:id="5" w:author="LATOUILLE Marie-amélie" w:date="2025-06-18T12:29:00Z">
                    <w:rPr>
                      <w:rFonts w:ascii="Arial" w:hAnsi="Arial" w:cs="Arial"/>
                      <w:b/>
                      <w:i/>
                      <w:iCs/>
                    </w:rPr>
                  </w:rPrChange>
                </w:rPr>
                <w:delText>N° CONSULTATION</w:delText>
              </w:r>
            </w:del>
          </w:ins>
          <w:ins w:id="6" w:author="LATOUILLE Marie-amélie" w:date="2025-06-18T12:29:00Z">
            <w:r w:rsidR="000136B1">
              <w:rPr>
                <w:rFonts w:ascii="Arial" w:hAnsi="Arial" w:cs="Arial"/>
                <w:b/>
              </w:rPr>
              <w:t>25EEASLA241</w:t>
            </w:r>
          </w:ins>
        </w:p>
      </w:tc>
      <w:tc>
        <w:tcPr>
          <w:tcW w:w="851" w:type="dxa"/>
          <w:shd w:val="clear" w:color="auto" w:fill="66CCFF"/>
        </w:tcPr>
        <w:p w14:paraId="70A4F9FD" w14:textId="77777777" w:rsidR="007411D9" w:rsidRDefault="007411D9">
          <w:pPr>
            <w:jc w:val="right"/>
          </w:pPr>
          <w:r>
            <w:rPr>
              <w:rFonts w:ascii="Arial" w:hAnsi="Arial" w:cs="Arial"/>
              <w:b/>
              <w:bCs/>
            </w:rPr>
            <w:t xml:space="preserve">Page :     </w:t>
          </w:r>
        </w:p>
      </w:tc>
      <w:tc>
        <w:tcPr>
          <w:tcW w:w="567" w:type="dxa"/>
          <w:shd w:val="clear" w:color="auto" w:fill="66CCFF"/>
        </w:tcPr>
        <w:p w14:paraId="04175A19"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F25E6">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0EE815E0" w14:textId="77777777" w:rsidR="007411D9" w:rsidRDefault="007411D9">
          <w:pPr>
            <w:jc w:val="center"/>
          </w:pPr>
          <w:r>
            <w:rPr>
              <w:rFonts w:ascii="Arial" w:hAnsi="Arial" w:cs="Arial"/>
              <w:b/>
              <w:bCs/>
            </w:rPr>
            <w:t>/</w:t>
          </w:r>
        </w:p>
      </w:tc>
      <w:tc>
        <w:tcPr>
          <w:tcW w:w="567" w:type="dxa"/>
          <w:shd w:val="clear" w:color="auto" w:fill="66CCFF"/>
        </w:tcPr>
        <w:p w14:paraId="789BECF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F25E6">
            <w:rPr>
              <w:rStyle w:val="Numrodepage"/>
              <w:rFonts w:cs="Arial"/>
              <w:b/>
              <w:noProof/>
            </w:rPr>
            <w:t>4</w:t>
          </w:r>
          <w:r>
            <w:rPr>
              <w:rStyle w:val="Numrodepage"/>
              <w:rFonts w:cs="Arial"/>
              <w:b/>
            </w:rPr>
            <w:fldChar w:fldCharType="end"/>
          </w:r>
        </w:p>
      </w:tc>
    </w:tr>
  </w:tbl>
  <w:p w14:paraId="4CB542BA"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8CCC2" w14:textId="77777777" w:rsidR="00A70828" w:rsidRDefault="00A70828">
      <w:r>
        <w:separator/>
      </w:r>
    </w:p>
  </w:footnote>
  <w:footnote w:type="continuationSeparator" w:id="0">
    <w:p w14:paraId="26099AD4" w14:textId="77777777" w:rsidR="00A70828" w:rsidRDefault="00A70828">
      <w:r>
        <w:continuationSeparator/>
      </w:r>
    </w:p>
  </w:footnote>
  <w:footnote w:id="1">
    <w:p w14:paraId="77E6FC2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TOUILLE Marie-amélie">
    <w15:presenceInfo w15:providerId="AD" w15:userId="S-1-5-21-705570488-188102822-1586563796-223915"/>
  </w15:person>
  <w15:person w15:author="DELANCOIS Karine">
    <w15:presenceInfo w15:providerId="AD" w15:userId="S-1-5-21-705570488-188102822-1586563796-38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136B1"/>
    <w:rsid w:val="00033BC0"/>
    <w:rsid w:val="00056CB1"/>
    <w:rsid w:val="00057419"/>
    <w:rsid w:val="00080D2A"/>
    <w:rsid w:val="00084F22"/>
    <w:rsid w:val="000A4B86"/>
    <w:rsid w:val="000D4563"/>
    <w:rsid w:val="000E5E39"/>
    <w:rsid w:val="00101F16"/>
    <w:rsid w:val="00102622"/>
    <w:rsid w:val="001052F6"/>
    <w:rsid w:val="001101D5"/>
    <w:rsid w:val="00184AEF"/>
    <w:rsid w:val="001A287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FAB"/>
    <w:rsid w:val="002A19F7"/>
    <w:rsid w:val="002A6C8B"/>
    <w:rsid w:val="002B0EA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1C2E"/>
    <w:rsid w:val="003B4647"/>
    <w:rsid w:val="003C0BB4"/>
    <w:rsid w:val="003C189F"/>
    <w:rsid w:val="003C3A5C"/>
    <w:rsid w:val="003D02BB"/>
    <w:rsid w:val="003E58DA"/>
    <w:rsid w:val="003F1528"/>
    <w:rsid w:val="003F2D90"/>
    <w:rsid w:val="00402F5F"/>
    <w:rsid w:val="0040646C"/>
    <w:rsid w:val="00412718"/>
    <w:rsid w:val="00413A54"/>
    <w:rsid w:val="00456A7D"/>
    <w:rsid w:val="00472DBE"/>
    <w:rsid w:val="00486CBD"/>
    <w:rsid w:val="00490012"/>
    <w:rsid w:val="00491433"/>
    <w:rsid w:val="004B21EB"/>
    <w:rsid w:val="004D1DF9"/>
    <w:rsid w:val="004D7559"/>
    <w:rsid w:val="004E13BF"/>
    <w:rsid w:val="004E729F"/>
    <w:rsid w:val="004F0B06"/>
    <w:rsid w:val="00507C52"/>
    <w:rsid w:val="005136C5"/>
    <w:rsid w:val="00521228"/>
    <w:rsid w:val="00523768"/>
    <w:rsid w:val="00536431"/>
    <w:rsid w:val="005404D8"/>
    <w:rsid w:val="005451F3"/>
    <w:rsid w:val="0055495B"/>
    <w:rsid w:val="005613A6"/>
    <w:rsid w:val="00577B00"/>
    <w:rsid w:val="005B1763"/>
    <w:rsid w:val="005B287C"/>
    <w:rsid w:val="005E12D0"/>
    <w:rsid w:val="005E37B5"/>
    <w:rsid w:val="00625F1D"/>
    <w:rsid w:val="00632D63"/>
    <w:rsid w:val="00633D7F"/>
    <w:rsid w:val="00635673"/>
    <w:rsid w:val="00645FD5"/>
    <w:rsid w:val="00673463"/>
    <w:rsid w:val="00676069"/>
    <w:rsid w:val="0069561D"/>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D3787"/>
    <w:rsid w:val="007E359F"/>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1FE4"/>
    <w:rsid w:val="00903283"/>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4658"/>
    <w:rsid w:val="00A70828"/>
    <w:rsid w:val="00A75394"/>
    <w:rsid w:val="00A80E9C"/>
    <w:rsid w:val="00AB60B7"/>
    <w:rsid w:val="00AD1804"/>
    <w:rsid w:val="00AD475E"/>
    <w:rsid w:val="00AE5974"/>
    <w:rsid w:val="00AE730C"/>
    <w:rsid w:val="00AF6A8A"/>
    <w:rsid w:val="00B02DE5"/>
    <w:rsid w:val="00B07C2F"/>
    <w:rsid w:val="00B21062"/>
    <w:rsid w:val="00B239F1"/>
    <w:rsid w:val="00B569DE"/>
    <w:rsid w:val="00B65719"/>
    <w:rsid w:val="00B9664F"/>
    <w:rsid w:val="00BB2EF6"/>
    <w:rsid w:val="00BE48FE"/>
    <w:rsid w:val="00BF52D6"/>
    <w:rsid w:val="00C01A17"/>
    <w:rsid w:val="00C02D34"/>
    <w:rsid w:val="00C1386A"/>
    <w:rsid w:val="00C41D42"/>
    <w:rsid w:val="00C50B6D"/>
    <w:rsid w:val="00C751EE"/>
    <w:rsid w:val="00C812AC"/>
    <w:rsid w:val="00C877BA"/>
    <w:rsid w:val="00CB13E0"/>
    <w:rsid w:val="00CB1774"/>
    <w:rsid w:val="00CC3A38"/>
    <w:rsid w:val="00CD0F79"/>
    <w:rsid w:val="00CD4969"/>
    <w:rsid w:val="00CD55BF"/>
    <w:rsid w:val="00CF25E6"/>
    <w:rsid w:val="00D07C18"/>
    <w:rsid w:val="00D7269B"/>
    <w:rsid w:val="00D84A53"/>
    <w:rsid w:val="00DB3307"/>
    <w:rsid w:val="00DC00F7"/>
    <w:rsid w:val="00DD1774"/>
    <w:rsid w:val="00DE001E"/>
    <w:rsid w:val="00DE1001"/>
    <w:rsid w:val="00DF454C"/>
    <w:rsid w:val="00DF7E37"/>
    <w:rsid w:val="00E107A1"/>
    <w:rsid w:val="00E15759"/>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661296C"/>
  <w15:docId w15:val="{EDA10F4E-7AFD-40EE-9035-4A039F97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58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C73A0-2851-41F7-9791-94482C923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59</TotalTime>
  <Pages>4</Pages>
  <Words>2108</Words>
  <Characters>11599</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13680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LATOUILLE Marie-amélie</cp:lastModifiedBy>
  <cp:revision>26</cp:revision>
  <cp:lastPrinted>2016-11-02T12:51:00Z</cp:lastPrinted>
  <dcterms:created xsi:type="dcterms:W3CDTF">2019-10-24T10:36:00Z</dcterms:created>
  <dcterms:modified xsi:type="dcterms:W3CDTF">2025-06-18T10:29:00Z</dcterms:modified>
</cp:coreProperties>
</file>